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6B9FE" w14:textId="365F50AC" w:rsidR="00C410EC" w:rsidRPr="007D2915" w:rsidRDefault="007D2915">
      <w:pPr>
        <w:rPr>
          <w:b/>
          <w:bCs/>
          <w:color w:val="191140"/>
          <w:w w:val="105"/>
          <w:sz w:val="17"/>
          <w:szCs w:val="17"/>
          <w:lang w:val="en-GB"/>
        </w:rPr>
      </w:pPr>
      <w:proofErr w:type="spellStart"/>
      <w:r w:rsidRPr="007D2915">
        <w:rPr>
          <w:b/>
          <w:bCs/>
          <w:color w:val="191140"/>
          <w:w w:val="105"/>
          <w:sz w:val="17"/>
          <w:szCs w:val="17"/>
          <w:lang w:val="en-GB"/>
        </w:rPr>
        <w:t>Readme</w:t>
      </w:r>
      <w:proofErr w:type="spellEnd"/>
      <w:r w:rsidRPr="007D2915">
        <w:rPr>
          <w:b/>
          <w:bCs/>
          <w:color w:val="191140"/>
          <w:w w:val="105"/>
          <w:sz w:val="17"/>
          <w:szCs w:val="17"/>
          <w:lang w:val="en-GB"/>
        </w:rPr>
        <w:t xml:space="preserve"> 2</w:t>
      </w:r>
    </w:p>
    <w:p w14:paraId="7BB6E0AC" w14:textId="5EE9515D" w:rsidR="007D2915" w:rsidRPr="000E3084"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027C8B">
        <w:rPr>
          <w:b/>
          <w:bCs/>
          <w:color w:val="191140"/>
          <w:w w:val="105"/>
          <w:sz w:val="17"/>
          <w:szCs w:val="17"/>
          <w:lang w:val="en-GB"/>
        </w:rPr>
        <w:t xml:space="preserve">Table </w:t>
      </w:r>
      <w:r>
        <w:rPr>
          <w:b/>
          <w:bCs/>
          <w:color w:val="191140"/>
          <w:w w:val="105"/>
          <w:sz w:val="17"/>
          <w:szCs w:val="17"/>
          <w:lang w:val="en-GB"/>
        </w:rPr>
        <w:t>1</w:t>
      </w:r>
      <w:r w:rsidRPr="00027C8B">
        <w:rPr>
          <w:b/>
          <w:bCs/>
          <w:color w:val="191140"/>
          <w:w w:val="105"/>
          <w:sz w:val="17"/>
          <w:szCs w:val="17"/>
          <w:lang w:val="en-GB"/>
        </w:rPr>
        <w:t>. Initial codes of evaluation timing considerations of the digital patient experience.</w:t>
      </w:r>
    </w:p>
    <w:tbl>
      <w:tblPr>
        <w:tblW w:w="8809" w:type="dxa"/>
        <w:tblCellSpacing w:w="0" w:type="dxa"/>
        <w:tblCellMar>
          <w:top w:w="100" w:type="dxa"/>
          <w:left w:w="100" w:type="dxa"/>
          <w:bottom w:w="100" w:type="dxa"/>
          <w:right w:w="100" w:type="dxa"/>
        </w:tblCellMar>
        <w:tblLook w:val="04A0" w:firstRow="1" w:lastRow="0" w:firstColumn="1" w:lastColumn="0" w:noHBand="0" w:noVBand="1"/>
      </w:tblPr>
      <w:tblGrid>
        <w:gridCol w:w="241"/>
        <w:gridCol w:w="1829"/>
        <w:gridCol w:w="6739"/>
      </w:tblGrid>
      <w:tr w:rsidR="007D2915" w:rsidRPr="003C344F" w14:paraId="52F5F01F" w14:textId="77777777" w:rsidTr="000824E5">
        <w:trPr>
          <w:trHeight w:val="367"/>
          <w:tblHeader/>
          <w:tblCellSpacing w:w="0" w:type="dxa"/>
        </w:trPr>
        <w:tc>
          <w:tcPr>
            <w:tcW w:w="0" w:type="auto"/>
            <w:gridSpan w:val="2"/>
            <w:tcBorders>
              <w:top w:val="single" w:sz="18" w:space="0" w:color="auto"/>
            </w:tcBorders>
            <w:shd w:val="clear" w:color="auto" w:fill="F3F1ED"/>
            <w:tcMar>
              <w:top w:w="75" w:type="dxa"/>
              <w:left w:w="225" w:type="dxa"/>
              <w:bottom w:w="75" w:type="dxa"/>
              <w:right w:w="0" w:type="dxa"/>
            </w:tcMar>
            <w:hideMark/>
          </w:tcPr>
          <w:p w14:paraId="31D629FC" w14:textId="77777777" w:rsidR="007D2915" w:rsidRPr="003C344F" w:rsidRDefault="007D2915" w:rsidP="000824E5">
            <w:pPr>
              <w:kinsoku w:val="0"/>
              <w:overflowPunct w:val="0"/>
              <w:autoSpaceDE w:val="0"/>
              <w:autoSpaceDN w:val="0"/>
              <w:adjustRightInd w:val="0"/>
              <w:spacing w:before="45" w:line="360" w:lineRule="auto"/>
              <w:rPr>
                <w:b/>
                <w:bCs/>
                <w:color w:val="414042"/>
                <w:spacing w:val="-2"/>
                <w:w w:val="105"/>
                <w:sz w:val="18"/>
                <w:szCs w:val="18"/>
                <w:lang w:val="en-GB"/>
              </w:rPr>
            </w:pPr>
            <w:r w:rsidRPr="003C344F">
              <w:rPr>
                <w:b/>
                <w:bCs/>
                <w:color w:val="414042"/>
                <w:spacing w:val="-2"/>
                <w:w w:val="105"/>
                <w:sz w:val="18"/>
                <w:szCs w:val="18"/>
                <w:lang w:val="en-GB"/>
              </w:rPr>
              <w:t>Categories and initial codes</w:t>
            </w:r>
          </w:p>
        </w:tc>
        <w:tc>
          <w:tcPr>
            <w:tcW w:w="0" w:type="auto"/>
            <w:tcBorders>
              <w:top w:val="single" w:sz="18" w:space="0" w:color="auto"/>
            </w:tcBorders>
            <w:shd w:val="clear" w:color="auto" w:fill="F3F1ED"/>
            <w:tcMar>
              <w:top w:w="75" w:type="dxa"/>
              <w:left w:w="225" w:type="dxa"/>
              <w:bottom w:w="75" w:type="dxa"/>
              <w:right w:w="0" w:type="dxa"/>
            </w:tcMar>
            <w:hideMark/>
          </w:tcPr>
          <w:p w14:paraId="00157A00" w14:textId="77777777" w:rsidR="007D2915" w:rsidRPr="003C344F" w:rsidRDefault="007D2915" w:rsidP="000824E5">
            <w:pPr>
              <w:kinsoku w:val="0"/>
              <w:overflowPunct w:val="0"/>
              <w:autoSpaceDE w:val="0"/>
              <w:autoSpaceDN w:val="0"/>
              <w:adjustRightInd w:val="0"/>
              <w:spacing w:before="45" w:line="360" w:lineRule="auto"/>
              <w:rPr>
                <w:b/>
                <w:bCs/>
                <w:color w:val="414042"/>
                <w:spacing w:val="-2"/>
                <w:w w:val="105"/>
                <w:sz w:val="18"/>
                <w:szCs w:val="18"/>
                <w:lang w:val="en-GB"/>
              </w:rPr>
            </w:pPr>
            <w:r w:rsidRPr="003C344F">
              <w:rPr>
                <w:b/>
                <w:bCs/>
                <w:color w:val="414042"/>
                <w:spacing w:val="-2"/>
                <w:w w:val="105"/>
                <w:sz w:val="18"/>
                <w:szCs w:val="18"/>
                <w:lang w:val="en-GB"/>
              </w:rPr>
              <w:t>Description</w:t>
            </w:r>
          </w:p>
        </w:tc>
      </w:tr>
      <w:tr w:rsidR="007D2915" w:rsidRPr="003C344F" w14:paraId="4EAC1676" w14:textId="77777777" w:rsidTr="000824E5">
        <w:trPr>
          <w:trHeight w:val="207"/>
          <w:tblCellSpacing w:w="0" w:type="dxa"/>
        </w:trPr>
        <w:tc>
          <w:tcPr>
            <w:tcW w:w="0" w:type="auto"/>
            <w:gridSpan w:val="3"/>
            <w:tcBorders>
              <w:top w:val="single" w:sz="4" w:space="0" w:color="auto"/>
              <w:bottom w:val="dotted" w:sz="4" w:space="0" w:color="auto"/>
            </w:tcBorders>
            <w:tcMar>
              <w:top w:w="75" w:type="dxa"/>
              <w:left w:w="225" w:type="dxa"/>
              <w:bottom w:w="75" w:type="dxa"/>
              <w:right w:w="0" w:type="dxa"/>
            </w:tcMar>
            <w:hideMark/>
          </w:tcPr>
          <w:p w14:paraId="4009AFDA" w14:textId="77777777" w:rsidR="007D2915" w:rsidRPr="003C344F" w:rsidRDefault="007D2915" w:rsidP="000824E5">
            <w:pPr>
              <w:kinsoku w:val="0"/>
              <w:overflowPunct w:val="0"/>
              <w:autoSpaceDE w:val="0"/>
              <w:autoSpaceDN w:val="0"/>
              <w:adjustRightInd w:val="0"/>
              <w:spacing w:before="45" w:line="360" w:lineRule="auto"/>
              <w:rPr>
                <w:b/>
                <w:bCs/>
                <w:color w:val="414042"/>
                <w:spacing w:val="-2"/>
                <w:w w:val="105"/>
                <w:sz w:val="18"/>
                <w:szCs w:val="18"/>
              </w:rPr>
            </w:pPr>
            <w:r w:rsidRPr="003C344F">
              <w:rPr>
                <w:b/>
                <w:bCs/>
                <w:color w:val="414042"/>
                <w:spacing w:val="-2"/>
                <w:w w:val="105"/>
                <w:sz w:val="18"/>
                <w:szCs w:val="18"/>
                <w:lang w:val="en-GB"/>
              </w:rPr>
              <w:t xml:space="preserve">Intervention maturity stages </w:t>
            </w:r>
            <w:r w:rsidRPr="003C344F">
              <w:rPr>
                <w:color w:val="414042"/>
                <w:spacing w:val="-2"/>
                <w:w w:val="105"/>
                <w:sz w:val="18"/>
                <w:szCs w:val="18"/>
              </w:rPr>
              <w:fldChar w:fldCharType="begin">
                <w:fldData xml:space="preserve">PEVuZE5vdGU+PENpdGU+PEF1dGhvcj5Xb3JsZCBIZWFsdGggT3JnYW5pemF0aW9uPC9BdXRob3I+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</w:fldData>
              </w:fldChar>
            </w:r>
            <w:r>
              <w:rPr>
                <w:color w:val="414042"/>
                <w:spacing w:val="-2"/>
                <w:w w:val="105"/>
                <w:sz w:val="18"/>
                <w:szCs w:val="18"/>
              </w:rPr>
              <w:instrText xml:space="preserve"> ADDIN EN.CITE </w:instrText>
            </w:r>
            <w:r>
              <w:rPr>
                <w:color w:val="414042"/>
                <w:spacing w:val="-2"/>
                <w:w w:val="105"/>
                <w:sz w:val="18"/>
                <w:szCs w:val="18"/>
              </w:rPr>
              <w:fldChar w:fldCharType="begin">
                <w:fldData xml:space="preserve">PEVuZE5vdGU+PENpdGU+PEF1dGhvcj5Xb3JsZCBIZWFsdGggT3JnYW5pemF0aW9uPC9BdXRob3I+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</w:fldData>
              </w:fldChar>
            </w:r>
            <w:r>
              <w:rPr>
                <w:color w:val="414042"/>
                <w:spacing w:val="-2"/>
                <w:w w:val="105"/>
                <w:sz w:val="18"/>
                <w:szCs w:val="18"/>
              </w:rPr>
              <w:instrText xml:space="preserve"> ADDIN EN.CITE.DATA </w:instrText>
            </w:r>
            <w:r>
              <w:rPr>
                <w:color w:val="414042"/>
                <w:spacing w:val="-2"/>
                <w:w w:val="105"/>
                <w:sz w:val="18"/>
                <w:szCs w:val="18"/>
              </w:rPr>
            </w:r>
            <w:r>
              <w:rPr>
                <w:color w:val="414042"/>
                <w:spacing w:val="-2"/>
                <w:w w:val="105"/>
                <w:sz w:val="18"/>
                <w:szCs w:val="18"/>
              </w:rPr>
              <w:fldChar w:fldCharType="end"/>
            </w:r>
            <w:r w:rsidRPr="003C344F">
              <w:rPr>
                <w:color w:val="414042"/>
                <w:spacing w:val="-2"/>
                <w:w w:val="105"/>
                <w:sz w:val="18"/>
                <w:szCs w:val="18"/>
              </w:rPr>
            </w:r>
            <w:r w:rsidRPr="003C344F">
              <w:rPr>
                <w:color w:val="414042"/>
                <w:spacing w:val="-2"/>
                <w:w w:val="105"/>
                <w:sz w:val="18"/>
                <w:szCs w:val="18"/>
              </w:rPr>
              <w:fldChar w:fldCharType="separate"/>
            </w:r>
            <w:r>
              <w:rPr>
                <w:noProof/>
                <w:color w:val="414042"/>
                <w:spacing w:val="-2"/>
                <w:w w:val="105"/>
                <w:sz w:val="18"/>
                <w:szCs w:val="18"/>
              </w:rPr>
              <w:t>(Coulter et al., 2009; Former Capacity4dev Member, 2022; World Health Organization, 2016b)</w:t>
            </w:r>
            <w:r w:rsidRPr="003C344F">
              <w:rPr>
                <w:color w:val="414042"/>
                <w:spacing w:val="-2"/>
                <w:w w:val="105"/>
                <w:sz w:val="18"/>
                <w:szCs w:val="18"/>
                <w:lang w:val="en-GB"/>
              </w:rPr>
              <w:fldChar w:fldCharType="end"/>
            </w:r>
          </w:p>
        </w:tc>
      </w:tr>
      <w:tr w:rsidR="007D2915" w:rsidRPr="003C344F" w14:paraId="6AEDE24B" w14:textId="77777777" w:rsidTr="000824E5">
        <w:trPr>
          <w:trHeight w:val="191"/>
          <w:tblCellSpacing w:w="0" w:type="dxa"/>
        </w:trPr>
        <w:tc>
          <w:tcPr>
            <w:tcW w:w="0" w:type="auto"/>
            <w:tcMar>
              <w:top w:w="75" w:type="dxa"/>
              <w:left w:w="225" w:type="dxa"/>
              <w:bottom w:w="75" w:type="dxa"/>
              <w:right w:w="0" w:type="dxa"/>
            </w:tcMar>
            <w:hideMark/>
          </w:tcPr>
          <w:p w14:paraId="3AE685A8"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38A2613D"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Efficacy</w:t>
            </w:r>
          </w:p>
        </w:tc>
        <w:tc>
          <w:tcPr>
            <w:tcW w:w="0" w:type="auto"/>
            <w:tcMar>
              <w:top w:w="75" w:type="dxa"/>
              <w:left w:w="225" w:type="dxa"/>
              <w:bottom w:w="75" w:type="dxa"/>
              <w:right w:w="0" w:type="dxa"/>
            </w:tcMar>
            <w:hideMark/>
          </w:tcPr>
          <w:p w14:paraId="48792785"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Assess whether the DHIa achieves the intended results in research or controlled setting</w:t>
            </w:r>
          </w:p>
        </w:tc>
      </w:tr>
      <w:tr w:rsidR="007D2915" w:rsidRPr="003C344F" w14:paraId="7D560A38" w14:textId="77777777" w:rsidTr="000824E5">
        <w:trPr>
          <w:trHeight w:val="191"/>
          <w:tblCellSpacing w:w="0" w:type="dxa"/>
        </w:trPr>
        <w:tc>
          <w:tcPr>
            <w:tcW w:w="0" w:type="auto"/>
            <w:tcMar>
              <w:top w:w="75" w:type="dxa"/>
              <w:left w:w="225" w:type="dxa"/>
              <w:bottom w:w="75" w:type="dxa"/>
              <w:right w:w="0" w:type="dxa"/>
            </w:tcMar>
            <w:hideMark/>
          </w:tcPr>
          <w:p w14:paraId="430F544D"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3E21EDF5"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Effectiveness</w:t>
            </w:r>
          </w:p>
        </w:tc>
        <w:tc>
          <w:tcPr>
            <w:tcW w:w="0" w:type="auto"/>
            <w:tcMar>
              <w:top w:w="75" w:type="dxa"/>
              <w:left w:w="225" w:type="dxa"/>
              <w:bottom w:w="75" w:type="dxa"/>
              <w:right w:w="0" w:type="dxa"/>
            </w:tcMar>
            <w:hideMark/>
          </w:tcPr>
          <w:p w14:paraId="36B29DA1"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Assess whether the DHI achieves the intended results in nonresearch or uncontrolled setting</w:t>
            </w:r>
          </w:p>
        </w:tc>
      </w:tr>
      <w:tr w:rsidR="007D2915" w:rsidRPr="003C344F" w14:paraId="41BE0C28" w14:textId="77777777" w:rsidTr="000824E5">
        <w:trPr>
          <w:trHeight w:val="383"/>
          <w:tblCellSpacing w:w="0" w:type="dxa"/>
        </w:trPr>
        <w:tc>
          <w:tcPr>
            <w:tcW w:w="0" w:type="auto"/>
            <w:tcMar>
              <w:top w:w="75" w:type="dxa"/>
              <w:left w:w="225" w:type="dxa"/>
              <w:bottom w:w="75" w:type="dxa"/>
              <w:right w:w="0" w:type="dxa"/>
            </w:tcMar>
            <w:hideMark/>
          </w:tcPr>
          <w:p w14:paraId="68D2F34A"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7FCC3BEA"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Implementation</w:t>
            </w:r>
          </w:p>
        </w:tc>
        <w:tc>
          <w:tcPr>
            <w:tcW w:w="0" w:type="auto"/>
            <w:tcMar>
              <w:top w:w="75" w:type="dxa"/>
              <w:left w:w="225" w:type="dxa"/>
              <w:bottom w:w="75" w:type="dxa"/>
              <w:right w:w="0" w:type="dxa"/>
            </w:tcMar>
            <w:hideMark/>
          </w:tcPr>
          <w:p w14:paraId="59237EA3"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Assess the uptake, institutionalization, and sustainability of evidence-based DHIs in a given context, including policies and practices</w:t>
            </w:r>
          </w:p>
        </w:tc>
      </w:tr>
      <w:tr w:rsidR="007D2915" w:rsidRPr="003C344F" w14:paraId="1BD52C2E" w14:textId="77777777" w:rsidTr="000824E5">
        <w:trPr>
          <w:trHeight w:val="191"/>
          <w:tblCellSpacing w:w="0" w:type="dxa"/>
        </w:trPr>
        <w:tc>
          <w:tcPr>
            <w:tcW w:w="0" w:type="auto"/>
            <w:gridSpan w:val="3"/>
            <w:tcBorders>
              <w:top w:val="single" w:sz="4" w:space="0" w:color="auto"/>
              <w:bottom w:val="dotted" w:sz="4" w:space="0" w:color="auto"/>
            </w:tcBorders>
            <w:tcMar>
              <w:top w:w="75" w:type="dxa"/>
              <w:left w:w="225" w:type="dxa"/>
              <w:bottom w:w="75" w:type="dxa"/>
              <w:right w:w="0" w:type="dxa"/>
            </w:tcMar>
            <w:hideMark/>
          </w:tcPr>
          <w:p w14:paraId="32E52550" w14:textId="77777777" w:rsidR="007D2915" w:rsidRPr="003C344F" w:rsidRDefault="007D2915" w:rsidP="000824E5">
            <w:pPr>
              <w:kinsoku w:val="0"/>
              <w:overflowPunct w:val="0"/>
              <w:autoSpaceDE w:val="0"/>
              <w:autoSpaceDN w:val="0"/>
              <w:adjustRightInd w:val="0"/>
              <w:spacing w:before="45" w:line="360" w:lineRule="auto"/>
              <w:rPr>
                <w:b/>
                <w:bCs/>
                <w:color w:val="414042"/>
                <w:spacing w:val="-2"/>
                <w:w w:val="105"/>
                <w:sz w:val="18"/>
                <w:szCs w:val="18"/>
                <w:lang w:val="en-GB"/>
              </w:rPr>
            </w:pPr>
            <w:r w:rsidRPr="003C344F">
              <w:rPr>
                <w:b/>
                <w:bCs/>
                <w:color w:val="414042"/>
                <w:spacing w:val="-2"/>
                <w:w w:val="105"/>
                <w:sz w:val="18"/>
                <w:szCs w:val="18"/>
                <w:lang w:val="en-GB"/>
              </w:rPr>
              <w:t xml:space="preserve">Timing of the evaluation </w:t>
            </w:r>
            <w:r w:rsidRPr="003C344F">
              <w:rPr>
                <w:color w:val="414042"/>
                <w:spacing w:val="-2"/>
                <w:w w:val="105"/>
                <w:sz w:val="18"/>
                <w:szCs w:val="18"/>
              </w:rPr>
              <w:fldChar w:fldCharType="begin"/>
            </w:r>
            <w:r>
              <w:rPr>
                <w:color w:val="414042"/>
                <w:spacing w:val="-2"/>
                <w:w w:val="105"/>
                <w:sz w:val="18"/>
                <w:szCs w:val="18"/>
              </w:rPr>
              <w:instrText xml:space="preserve"> ADDIN EN.CITE &lt;EndNote&gt;&lt;Cite&gt;&lt;Author&gt;Former Capacity4dev Member&lt;/Author&gt;&lt;Year&gt;2022&lt;/Year&gt;&lt;RecNum&gt;688&lt;/RecNum&gt;&lt;DisplayText&gt;(Former Capacity4dev Member, 2022)&lt;/DisplayText&gt;&lt;record&gt;&lt;rec-number&gt;688&lt;/rec-number&gt;&lt;foreign-keys&gt;&lt;key app="EN" db-id="afftpz95y5xzroerzvivv5wp0etpw9x9z9v2" timestamp="1720597680"&gt;688&lt;/key&gt;&lt;/foreign-keys&gt;&lt;ref-type name="Web Page"&gt;12&lt;/ref-type&gt;&lt;contributors&gt;&lt;authors&gt;&lt;author&gt;Former Capacity4dev Member,&lt;/author&gt;&lt;/authors&gt;&lt;/contributors&gt;&lt;titles&gt;&lt;title&gt;Timing of the evaluation and intervention cycle&lt;/title&gt;&lt;/titles&gt;&lt;dates&gt;&lt;year&gt;2022&lt;/year&gt;&lt;/dates&gt;&lt;urls&gt;&lt;related-urls&gt;&lt;url&gt;https://europa.eu/capacity4dev/evaluation_guidelines/wiki/timing-evaluation-and-intervention-cycle-0#anchor2&lt;/url&gt;&lt;/related-urls&gt;&lt;/urls&gt;&lt;custom1&gt;2023&lt;/custom1&gt;&lt;/record&gt;&lt;/Cite&gt;&lt;/EndNote&gt;</w:instrText>
            </w:r>
            <w:r w:rsidRPr="003C344F">
              <w:rPr>
                <w:color w:val="414042"/>
                <w:spacing w:val="-2"/>
                <w:w w:val="105"/>
                <w:sz w:val="18"/>
                <w:szCs w:val="18"/>
              </w:rPr>
              <w:fldChar w:fldCharType="separate"/>
            </w:r>
            <w:r w:rsidRPr="003C344F">
              <w:rPr>
                <w:noProof/>
                <w:color w:val="414042"/>
                <w:spacing w:val="-2"/>
                <w:w w:val="105"/>
                <w:sz w:val="18"/>
                <w:szCs w:val="18"/>
              </w:rPr>
              <w:t>(Former Capacity4dev Member, 2022)</w:t>
            </w:r>
            <w:r w:rsidRPr="003C344F">
              <w:rPr>
                <w:color w:val="414042"/>
                <w:spacing w:val="-2"/>
                <w:w w:val="105"/>
                <w:sz w:val="18"/>
                <w:szCs w:val="18"/>
                <w:lang w:val="en-GB"/>
              </w:rPr>
              <w:fldChar w:fldCharType="end"/>
            </w:r>
          </w:p>
        </w:tc>
      </w:tr>
      <w:tr w:rsidR="007D2915" w:rsidRPr="003C344F" w14:paraId="2D4AACE9" w14:textId="77777777" w:rsidTr="000824E5">
        <w:trPr>
          <w:trHeight w:val="367"/>
          <w:tblCellSpacing w:w="0" w:type="dxa"/>
        </w:trPr>
        <w:tc>
          <w:tcPr>
            <w:tcW w:w="0" w:type="auto"/>
            <w:tcMar>
              <w:top w:w="75" w:type="dxa"/>
              <w:left w:w="225" w:type="dxa"/>
              <w:bottom w:w="75" w:type="dxa"/>
              <w:right w:w="0" w:type="dxa"/>
            </w:tcMar>
            <w:hideMark/>
          </w:tcPr>
          <w:p w14:paraId="5C0CAA70"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6CF380B2"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Before intervention</w:t>
            </w:r>
          </w:p>
        </w:tc>
        <w:tc>
          <w:tcPr>
            <w:tcW w:w="0" w:type="auto"/>
            <w:tcMar>
              <w:top w:w="75" w:type="dxa"/>
              <w:left w:w="225" w:type="dxa"/>
              <w:bottom w:w="75" w:type="dxa"/>
              <w:right w:w="0" w:type="dxa"/>
            </w:tcMar>
            <w:hideMark/>
          </w:tcPr>
          <w:p w14:paraId="549D3016"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 baseline test is performed before individuals adopt or implement the intervention. It assesses individuals’ initial status and their anticipated perception of the intervention</w:t>
            </w:r>
          </w:p>
        </w:tc>
      </w:tr>
      <w:tr w:rsidR="007D2915" w:rsidRPr="003C344F" w14:paraId="3324723E" w14:textId="77777777" w:rsidTr="000824E5">
        <w:trPr>
          <w:trHeight w:val="207"/>
          <w:tblCellSpacing w:w="0" w:type="dxa"/>
        </w:trPr>
        <w:tc>
          <w:tcPr>
            <w:tcW w:w="0" w:type="auto"/>
            <w:tcMar>
              <w:top w:w="75" w:type="dxa"/>
              <w:left w:w="225" w:type="dxa"/>
              <w:bottom w:w="75" w:type="dxa"/>
              <w:right w:w="0" w:type="dxa"/>
            </w:tcMar>
            <w:hideMark/>
          </w:tcPr>
          <w:p w14:paraId="24D83638"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15A4D870"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During intervention</w:t>
            </w:r>
          </w:p>
        </w:tc>
        <w:tc>
          <w:tcPr>
            <w:tcW w:w="0" w:type="auto"/>
            <w:tcMar>
              <w:top w:w="75" w:type="dxa"/>
              <w:left w:w="225" w:type="dxa"/>
              <w:bottom w:w="75" w:type="dxa"/>
              <w:right w:w="0" w:type="dxa"/>
            </w:tcMar>
            <w:hideMark/>
          </w:tcPr>
          <w:p w14:paraId="70100F36"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An evaluation performed during intervention’s use aims to monitor individuals’ real-time feedback and reactions</w:t>
            </w:r>
          </w:p>
        </w:tc>
      </w:tr>
      <w:tr w:rsidR="007D2915" w:rsidRPr="003C344F" w14:paraId="0D7C8152" w14:textId="77777777" w:rsidTr="000824E5">
        <w:trPr>
          <w:trHeight w:val="367"/>
          <w:tblCellSpacing w:w="0" w:type="dxa"/>
        </w:trPr>
        <w:tc>
          <w:tcPr>
            <w:tcW w:w="0" w:type="auto"/>
            <w:tcMar>
              <w:top w:w="75" w:type="dxa"/>
              <w:left w:w="225" w:type="dxa"/>
              <w:bottom w:w="75" w:type="dxa"/>
              <w:right w:w="0" w:type="dxa"/>
            </w:tcMar>
            <w:hideMark/>
          </w:tcPr>
          <w:p w14:paraId="183F9675"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5A7BC97D"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After intervention</w:t>
            </w:r>
          </w:p>
        </w:tc>
        <w:tc>
          <w:tcPr>
            <w:tcW w:w="0" w:type="auto"/>
            <w:tcMar>
              <w:top w:w="75" w:type="dxa"/>
              <w:left w:w="225" w:type="dxa"/>
              <w:bottom w:w="75" w:type="dxa"/>
              <w:right w:w="0" w:type="dxa"/>
            </w:tcMar>
            <w:hideMark/>
          </w:tcPr>
          <w:p w14:paraId="59EDA915"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An evaluation that is performed right after or a long time after the completion of the interventions by individuals. It assesses individuals’ changes regarding using the intervention</w:t>
            </w:r>
          </w:p>
        </w:tc>
      </w:tr>
      <w:tr w:rsidR="007D2915" w:rsidRPr="003C344F" w14:paraId="681946FF" w14:textId="77777777" w:rsidTr="000824E5">
        <w:trPr>
          <w:trHeight w:val="191"/>
          <w:tblCellSpacing w:w="0" w:type="dxa"/>
        </w:trPr>
        <w:tc>
          <w:tcPr>
            <w:tcW w:w="0" w:type="auto"/>
            <w:gridSpan w:val="3"/>
            <w:tcBorders>
              <w:top w:val="single" w:sz="4" w:space="0" w:color="auto"/>
              <w:bottom w:val="dotted" w:sz="4" w:space="0" w:color="auto"/>
            </w:tcBorders>
            <w:tcMar>
              <w:top w:w="75" w:type="dxa"/>
              <w:left w:w="225" w:type="dxa"/>
              <w:bottom w:w="75" w:type="dxa"/>
              <w:right w:w="0" w:type="dxa"/>
            </w:tcMar>
            <w:hideMark/>
          </w:tcPr>
          <w:p w14:paraId="7C79CF79" w14:textId="77777777" w:rsidR="007D2915" w:rsidRPr="003C344F" w:rsidRDefault="007D2915" w:rsidP="000824E5">
            <w:pPr>
              <w:kinsoku w:val="0"/>
              <w:overflowPunct w:val="0"/>
              <w:autoSpaceDE w:val="0"/>
              <w:autoSpaceDN w:val="0"/>
              <w:adjustRightInd w:val="0"/>
              <w:spacing w:before="45" w:line="360" w:lineRule="auto"/>
              <w:rPr>
                <w:b/>
                <w:bCs/>
                <w:color w:val="414042"/>
                <w:spacing w:val="-2"/>
                <w:w w:val="105"/>
                <w:sz w:val="18"/>
                <w:szCs w:val="18"/>
                <w:lang w:val="en-GB"/>
              </w:rPr>
            </w:pPr>
            <w:r w:rsidRPr="003C344F">
              <w:rPr>
                <w:b/>
                <w:bCs/>
                <w:color w:val="414042"/>
                <w:spacing w:val="-2"/>
                <w:w w:val="105"/>
                <w:sz w:val="18"/>
                <w:szCs w:val="18"/>
                <w:lang w:val="en-GB"/>
              </w:rPr>
              <w:t xml:space="preserve">Timing of data collection </w:t>
            </w:r>
            <w:r w:rsidRPr="003C344F">
              <w:rPr>
                <w:color w:val="414042"/>
                <w:spacing w:val="-2"/>
                <w:w w:val="105"/>
                <w:sz w:val="18"/>
                <w:szCs w:val="18"/>
              </w:rPr>
              <w:fldChar w:fldCharType="begin"/>
            </w:r>
            <w:r>
              <w:rPr>
                <w:color w:val="414042"/>
                <w:spacing w:val="-2"/>
                <w:w w:val="105"/>
                <w:sz w:val="18"/>
                <w:szCs w:val="18"/>
              </w:rPr>
              <w:instrText xml:space="preserve"> ADDIN EN.CITE &lt;EndNote&gt;&lt;Cite&gt;&lt;Author&gt;LaVela&lt;/Author&gt;&lt;Year&gt;2014&lt;/Year&gt;&lt;RecNum&gt;510&lt;/RecNum&gt;&lt;DisplayText&gt;(Coulter et al., 2009; LaVela &amp;amp; Gallan, 2014)&lt;/DisplayText&gt;&lt;record&gt;&lt;rec-number&gt;510&lt;/rec-number&gt;&lt;foreign-keys&gt;&lt;key app="EN" db-id="afftpz95y5xzroerzvivv5wp0etpw9x9z9v2" timestamp="1720561051"&gt;510&lt;/key&gt;&lt;/foreign-keys&gt;&lt;ref-type name="Journal Article"&gt;17&lt;/ref-type&gt;&lt;contributors&gt;&lt;authors&gt;&lt;author&gt;LaVela, Sherri L&lt;/author&gt;&lt;author&gt;Gallan, Andrew&lt;/author&gt;&lt;/authors&gt;&lt;/contributors&gt;&lt;titles&gt;&lt;title&gt;Evaluation and measurement of patient experience&lt;/title&gt;&lt;secondary-title&gt;Patient Experience Journal&lt;/secondary-title&gt;&lt;/titles&gt;&lt;periodical&gt;&lt;full-title&gt;Patient experience journal&lt;/full-title&gt;&lt;/periodical&gt;&lt;pages&gt;28-36&lt;/pages&gt;&lt;volume&gt;1&lt;/volume&gt;&lt;number&gt;1&lt;/number&gt;&lt;dates&gt;&lt;year&gt;2014&lt;/year&gt;&lt;/dates&gt;&lt;urls&gt;&lt;/urls&gt;&lt;/record&gt;&lt;/Cite&gt;&lt;Cite&gt;&lt;Author&gt;Coulter&lt;/Author&gt;&lt;Year&gt;2009&lt;/Year&gt;&lt;RecNum&gt;511&lt;/RecNum&gt;&lt;record&gt;&lt;rec-number&gt;511&lt;/rec-number&gt;&lt;foreign-keys&gt;&lt;key app="EN" db-id="afftpz95y5xzroerzvivv5wp0etpw9x9z9v2" timestamp="1720561063"&gt;511&lt;/key&gt;&lt;/foreign-keys&gt;&lt;ref-type name="Book"&gt;6&lt;/ref-type&gt;&lt;contributors&gt;&lt;authors&gt;&lt;author&gt;Coulter, Angela&lt;/author&gt;&lt;author&gt;Fitzpatrick, Ray&lt;/author&gt;&lt;author&gt;Cornwell, Jocelyn&lt;/author&gt;&lt;/authors&gt;&lt;/contributors&gt;&lt;titles&gt;&lt;title&gt;Measures of patients&amp;apos; experience in hospital: purpose, methods and uses&lt;/title&gt;&lt;/titles&gt;&lt;dates&gt;&lt;year&gt;2009&lt;/year&gt;&lt;/dates&gt;&lt;publisher&gt;Citeseer&lt;/publisher&gt;&lt;isbn&gt;1857175859&lt;/isbn&gt;&lt;urls&gt;&lt;/urls&gt;&lt;/record&gt;&lt;/Cite&gt;&lt;/EndNote&gt;</w:instrText>
            </w:r>
            <w:r w:rsidRPr="003C344F">
              <w:rPr>
                <w:color w:val="414042"/>
                <w:spacing w:val="-2"/>
                <w:w w:val="105"/>
                <w:sz w:val="18"/>
                <w:szCs w:val="18"/>
              </w:rPr>
              <w:fldChar w:fldCharType="separate"/>
            </w:r>
            <w:r>
              <w:rPr>
                <w:noProof/>
                <w:color w:val="414042"/>
                <w:spacing w:val="-2"/>
                <w:w w:val="105"/>
                <w:sz w:val="18"/>
                <w:szCs w:val="18"/>
              </w:rPr>
              <w:t>(Coulter et al., 2009; LaVela &amp; Gallan, 2014)</w:t>
            </w:r>
            <w:r w:rsidRPr="003C344F">
              <w:rPr>
                <w:color w:val="414042"/>
                <w:spacing w:val="-2"/>
                <w:w w:val="105"/>
                <w:sz w:val="18"/>
                <w:szCs w:val="18"/>
                <w:lang w:val="en-GB"/>
              </w:rPr>
              <w:fldChar w:fldCharType="end"/>
            </w:r>
          </w:p>
        </w:tc>
      </w:tr>
      <w:tr w:rsidR="007D2915" w:rsidRPr="003C344F" w14:paraId="01BFF3D7" w14:textId="77777777" w:rsidTr="000824E5">
        <w:trPr>
          <w:trHeight w:val="207"/>
          <w:tblCellSpacing w:w="0" w:type="dxa"/>
        </w:trPr>
        <w:tc>
          <w:tcPr>
            <w:tcW w:w="0" w:type="auto"/>
            <w:tcMar>
              <w:top w:w="75" w:type="dxa"/>
              <w:left w:w="225" w:type="dxa"/>
              <w:bottom w:w="75" w:type="dxa"/>
              <w:right w:w="0" w:type="dxa"/>
            </w:tcMar>
            <w:hideMark/>
          </w:tcPr>
          <w:p w14:paraId="2CC59029"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32384179"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Immediate evaluation</w:t>
            </w:r>
          </w:p>
        </w:tc>
        <w:tc>
          <w:tcPr>
            <w:tcW w:w="0" w:type="auto"/>
            <w:tcMar>
              <w:top w:w="75" w:type="dxa"/>
              <w:left w:w="225" w:type="dxa"/>
              <w:bottom w:w="75" w:type="dxa"/>
              <w:right w:w="0" w:type="dxa"/>
            </w:tcMar>
            <w:hideMark/>
          </w:tcPr>
          <w:p w14:paraId="33348ADC"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Aims to collect real-time data on patients’ experiences during or immediately after their treatment</w:t>
            </w:r>
          </w:p>
        </w:tc>
      </w:tr>
      <w:tr w:rsidR="007D2915" w:rsidRPr="003C344F" w14:paraId="7511158F" w14:textId="77777777" w:rsidTr="000824E5">
        <w:trPr>
          <w:trHeight w:val="191"/>
          <w:tblCellSpacing w:w="0" w:type="dxa"/>
        </w:trPr>
        <w:tc>
          <w:tcPr>
            <w:tcW w:w="0" w:type="auto"/>
            <w:tcMar>
              <w:top w:w="75" w:type="dxa"/>
              <w:left w:w="225" w:type="dxa"/>
              <w:bottom w:w="75" w:type="dxa"/>
              <w:right w:w="0" w:type="dxa"/>
            </w:tcMar>
            <w:hideMark/>
          </w:tcPr>
          <w:p w14:paraId="3BFA3162"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084551E0"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Delayed evaluation</w:t>
            </w:r>
          </w:p>
        </w:tc>
        <w:tc>
          <w:tcPr>
            <w:tcW w:w="0" w:type="auto"/>
            <w:tcMar>
              <w:top w:w="75" w:type="dxa"/>
              <w:left w:w="225" w:type="dxa"/>
              <w:bottom w:w="75" w:type="dxa"/>
              <w:right w:w="0" w:type="dxa"/>
            </w:tcMar>
            <w:hideMark/>
          </w:tcPr>
          <w:p w14:paraId="6662BD9D"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Aims to obtain more substantial responses after the intervention’s completion over a long period</w:t>
            </w:r>
          </w:p>
        </w:tc>
      </w:tr>
      <w:tr w:rsidR="007D2915" w:rsidRPr="003C344F" w14:paraId="20C68FEB" w14:textId="77777777" w:rsidTr="000824E5">
        <w:trPr>
          <w:trHeight w:val="367"/>
          <w:tblCellSpacing w:w="0" w:type="dxa"/>
        </w:trPr>
        <w:tc>
          <w:tcPr>
            <w:tcW w:w="0" w:type="auto"/>
            <w:tcMar>
              <w:top w:w="75" w:type="dxa"/>
              <w:left w:w="225" w:type="dxa"/>
              <w:bottom w:w="75" w:type="dxa"/>
              <w:right w:w="0" w:type="dxa"/>
            </w:tcMar>
            <w:hideMark/>
          </w:tcPr>
          <w:p w14:paraId="2B7513E0"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458834D8"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Momentary evaluation</w:t>
            </w:r>
          </w:p>
        </w:tc>
        <w:tc>
          <w:tcPr>
            <w:tcW w:w="0" w:type="auto"/>
            <w:tcMar>
              <w:top w:w="75" w:type="dxa"/>
              <w:left w:w="225" w:type="dxa"/>
              <w:bottom w:w="75" w:type="dxa"/>
              <w:right w:w="0" w:type="dxa"/>
            </w:tcMar>
            <w:hideMark/>
          </w:tcPr>
          <w:p w14:paraId="15600C5A"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Aims to collect transient information from individuals at a specific moment</w:t>
            </w:r>
          </w:p>
        </w:tc>
      </w:tr>
      <w:tr w:rsidR="007D2915" w:rsidRPr="003C344F" w14:paraId="4BBF62F1" w14:textId="77777777" w:rsidTr="000824E5">
        <w:trPr>
          <w:trHeight w:val="383"/>
          <w:tblCellSpacing w:w="0" w:type="dxa"/>
        </w:trPr>
        <w:tc>
          <w:tcPr>
            <w:tcW w:w="0" w:type="auto"/>
            <w:tcBorders>
              <w:bottom w:val="single" w:sz="18" w:space="0" w:color="auto"/>
            </w:tcBorders>
            <w:tcMar>
              <w:top w:w="75" w:type="dxa"/>
              <w:left w:w="225" w:type="dxa"/>
              <w:bottom w:w="75" w:type="dxa"/>
              <w:right w:w="0" w:type="dxa"/>
            </w:tcMar>
            <w:hideMark/>
          </w:tcPr>
          <w:p w14:paraId="7C8BFF30"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Borders>
              <w:bottom w:val="single" w:sz="18" w:space="0" w:color="auto"/>
            </w:tcBorders>
            <w:tcMar>
              <w:top w:w="75" w:type="dxa"/>
              <w:left w:w="225" w:type="dxa"/>
              <w:bottom w:w="75" w:type="dxa"/>
              <w:right w:w="0" w:type="dxa"/>
            </w:tcMar>
            <w:hideMark/>
          </w:tcPr>
          <w:p w14:paraId="21C9C5F5"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Continuous evaluation</w:t>
            </w:r>
          </w:p>
        </w:tc>
        <w:tc>
          <w:tcPr>
            <w:tcW w:w="0" w:type="auto"/>
            <w:tcBorders>
              <w:bottom w:val="single" w:sz="18" w:space="0" w:color="auto"/>
            </w:tcBorders>
            <w:tcMar>
              <w:top w:w="75" w:type="dxa"/>
              <w:left w:w="225" w:type="dxa"/>
              <w:bottom w:w="75" w:type="dxa"/>
              <w:right w:w="0" w:type="dxa"/>
            </w:tcMar>
            <w:hideMark/>
          </w:tcPr>
          <w:p w14:paraId="54BC02AC" w14:textId="77777777" w:rsidR="007D2915" w:rsidRPr="003C344F" w:rsidRDefault="007D2915" w:rsidP="000824E5">
            <w:pPr>
              <w:kinsoku w:val="0"/>
              <w:overflowPunct w:val="0"/>
              <w:autoSpaceDE w:val="0"/>
              <w:autoSpaceDN w:val="0"/>
              <w:adjustRightInd w:val="0"/>
              <w:spacing w:before="44" w:line="360" w:lineRule="auto"/>
              <w:rPr>
                <w:color w:val="414042"/>
                <w:w w:val="105"/>
                <w:sz w:val="18"/>
                <w:szCs w:val="18"/>
              </w:rPr>
            </w:pPr>
            <w:r w:rsidRPr="003C344F">
              <w:rPr>
                <w:color w:val="414042"/>
                <w:w w:val="105"/>
                <w:sz w:val="18"/>
                <w:szCs w:val="18"/>
              </w:rPr>
              <w:t>Aims to gather feedback from individuals at different points along the care pathway</w:t>
            </w:r>
          </w:p>
        </w:tc>
      </w:tr>
    </w:tbl>
    <w:p w14:paraId="084384F5" w14:textId="77777777" w:rsidR="007D2915" w:rsidRDefault="007D2915" w:rsidP="007D2915">
      <w:pPr>
        <w:pStyle w:val="NormalWeb"/>
        <w:spacing w:line="360" w:lineRule="auto"/>
        <w:rPr>
          <w:sz w:val="18"/>
          <w:szCs w:val="18"/>
        </w:rPr>
      </w:pPr>
      <w:r w:rsidRPr="003C344F">
        <w:rPr>
          <w:sz w:val="18"/>
          <w:szCs w:val="18"/>
          <w:vertAlign w:val="superscript"/>
        </w:rPr>
        <w:t>a</w:t>
      </w:r>
      <w:r>
        <w:rPr>
          <w:sz w:val="18"/>
          <w:szCs w:val="18"/>
        </w:rPr>
        <w:t>DHI: digital health intervention.</w:t>
      </w:r>
    </w:p>
    <w:p w14:paraId="21505078" w14:textId="2F384FEA" w:rsidR="007D2915" w:rsidRPr="00BD11D4"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027C8B">
        <w:rPr>
          <w:b/>
          <w:bCs/>
          <w:color w:val="191140"/>
          <w:w w:val="105"/>
          <w:sz w:val="17"/>
          <w:szCs w:val="17"/>
          <w:lang w:val="en-GB"/>
        </w:rPr>
        <w:t xml:space="preserve">Table </w:t>
      </w:r>
      <w:r>
        <w:rPr>
          <w:b/>
          <w:bCs/>
          <w:color w:val="191140"/>
          <w:w w:val="105"/>
          <w:sz w:val="17"/>
          <w:szCs w:val="17"/>
          <w:lang w:val="en-GB"/>
        </w:rPr>
        <w:t>2</w:t>
      </w:r>
      <w:r w:rsidRPr="00027C8B">
        <w:rPr>
          <w:b/>
          <w:bCs/>
          <w:color w:val="191140"/>
          <w:w w:val="105"/>
          <w:sz w:val="17"/>
          <w:szCs w:val="17"/>
          <w:lang w:val="en-GB"/>
        </w:rPr>
        <w:t>. Initial codes of evaluation indicators of the digital patient experience.</w:t>
      </w:r>
    </w:p>
    <w:tbl>
      <w:tblPr>
        <w:tblW w:w="8971" w:type="dxa"/>
        <w:tblCellSpacing w:w="0" w:type="dxa"/>
        <w:tblCellMar>
          <w:top w:w="100" w:type="dxa"/>
          <w:left w:w="100" w:type="dxa"/>
          <w:bottom w:w="100" w:type="dxa"/>
          <w:right w:w="100" w:type="dxa"/>
        </w:tblCellMar>
        <w:tblLook w:val="04A0" w:firstRow="1" w:lastRow="0" w:firstColumn="1" w:lastColumn="0" w:noHBand="0" w:noVBand="1"/>
      </w:tblPr>
      <w:tblGrid>
        <w:gridCol w:w="242"/>
        <w:gridCol w:w="1569"/>
        <w:gridCol w:w="7160"/>
      </w:tblGrid>
      <w:tr w:rsidR="007D2915" w:rsidRPr="00C71B3E" w14:paraId="01319617" w14:textId="77777777" w:rsidTr="000824E5">
        <w:trPr>
          <w:trHeight w:val="605"/>
          <w:tblHeader/>
          <w:tblCellSpacing w:w="0" w:type="dxa"/>
        </w:trPr>
        <w:tc>
          <w:tcPr>
            <w:tcW w:w="0" w:type="auto"/>
            <w:gridSpan w:val="2"/>
            <w:tcBorders>
              <w:top w:val="single" w:sz="18" w:space="0" w:color="auto"/>
              <w:bottom w:val="single" w:sz="4" w:space="0" w:color="auto"/>
            </w:tcBorders>
            <w:shd w:val="clear" w:color="auto" w:fill="F3F1ED"/>
            <w:tcMar>
              <w:top w:w="75" w:type="dxa"/>
              <w:left w:w="225" w:type="dxa"/>
              <w:bottom w:w="75" w:type="dxa"/>
              <w:right w:w="0" w:type="dxa"/>
            </w:tcMar>
            <w:hideMark/>
          </w:tcPr>
          <w:p w14:paraId="212BDE8B" w14:textId="77777777" w:rsidR="007D2915" w:rsidRPr="00C71B3E" w:rsidRDefault="007D2915" w:rsidP="000824E5">
            <w:pPr>
              <w:kinsoku w:val="0"/>
              <w:overflowPunct w:val="0"/>
              <w:autoSpaceDE w:val="0"/>
              <w:autoSpaceDN w:val="0"/>
              <w:adjustRightInd w:val="0"/>
              <w:spacing w:before="45" w:line="360" w:lineRule="auto"/>
              <w:rPr>
                <w:b/>
                <w:bCs/>
                <w:color w:val="414042"/>
                <w:spacing w:val="-2"/>
                <w:w w:val="105"/>
                <w:sz w:val="18"/>
                <w:szCs w:val="18"/>
                <w:lang w:val="en-GB"/>
              </w:rPr>
            </w:pPr>
            <w:r w:rsidRPr="00C71B3E">
              <w:rPr>
                <w:b/>
                <w:bCs/>
                <w:color w:val="414042"/>
                <w:spacing w:val="-2"/>
                <w:w w:val="105"/>
                <w:sz w:val="18"/>
                <w:szCs w:val="18"/>
                <w:lang w:val="en-GB"/>
              </w:rPr>
              <w:t>Categories and initial codes</w:t>
            </w:r>
          </w:p>
        </w:tc>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2B0530E5" w14:textId="77777777" w:rsidR="007D2915" w:rsidRPr="00C71B3E" w:rsidRDefault="007D2915" w:rsidP="000824E5">
            <w:pPr>
              <w:kinsoku w:val="0"/>
              <w:overflowPunct w:val="0"/>
              <w:autoSpaceDE w:val="0"/>
              <w:autoSpaceDN w:val="0"/>
              <w:adjustRightInd w:val="0"/>
              <w:spacing w:before="45" w:line="360" w:lineRule="auto"/>
              <w:rPr>
                <w:b/>
                <w:bCs/>
                <w:color w:val="414042"/>
                <w:spacing w:val="-2"/>
                <w:w w:val="105"/>
                <w:sz w:val="18"/>
                <w:szCs w:val="18"/>
                <w:lang w:val="en-GB"/>
              </w:rPr>
            </w:pPr>
            <w:r w:rsidRPr="00C71B3E">
              <w:rPr>
                <w:b/>
                <w:bCs/>
                <w:color w:val="414042"/>
                <w:spacing w:val="-2"/>
                <w:w w:val="105"/>
                <w:sz w:val="18"/>
                <w:szCs w:val="18"/>
                <w:lang w:val="en-GB"/>
              </w:rPr>
              <w:t>Description</w:t>
            </w:r>
          </w:p>
        </w:tc>
      </w:tr>
      <w:tr w:rsidR="007D2915" w:rsidRPr="00C71B3E" w14:paraId="4A0CE15F" w14:textId="77777777" w:rsidTr="000824E5">
        <w:trPr>
          <w:trHeight w:val="302"/>
          <w:tblCellSpacing w:w="0" w:type="dxa"/>
        </w:trPr>
        <w:tc>
          <w:tcPr>
            <w:tcW w:w="0" w:type="auto"/>
            <w:gridSpan w:val="3"/>
            <w:tcBorders>
              <w:bottom w:val="dotted" w:sz="4" w:space="0" w:color="auto"/>
            </w:tcBorders>
            <w:tcMar>
              <w:top w:w="75" w:type="dxa"/>
              <w:left w:w="225" w:type="dxa"/>
              <w:bottom w:w="75" w:type="dxa"/>
              <w:right w:w="0" w:type="dxa"/>
            </w:tcMar>
            <w:hideMark/>
          </w:tcPr>
          <w:p w14:paraId="66579C1D" w14:textId="77777777" w:rsidR="007D2915" w:rsidRPr="00C71B3E" w:rsidRDefault="007D2915" w:rsidP="000824E5">
            <w:pPr>
              <w:kinsoku w:val="0"/>
              <w:overflowPunct w:val="0"/>
              <w:autoSpaceDE w:val="0"/>
              <w:autoSpaceDN w:val="0"/>
              <w:adjustRightInd w:val="0"/>
              <w:spacing w:before="45" w:line="360" w:lineRule="auto"/>
              <w:rPr>
                <w:b/>
                <w:bCs/>
                <w:color w:val="414042"/>
                <w:spacing w:val="-2"/>
                <w:w w:val="105"/>
                <w:sz w:val="18"/>
                <w:szCs w:val="18"/>
              </w:rPr>
            </w:pPr>
            <w:r w:rsidRPr="00C71B3E">
              <w:rPr>
                <w:b/>
                <w:bCs/>
                <w:color w:val="414042"/>
                <w:spacing w:val="-2"/>
                <w:w w:val="105"/>
                <w:sz w:val="18"/>
                <w:szCs w:val="18"/>
                <w:lang w:val="en-GB"/>
              </w:rPr>
              <w:t xml:space="preserve">Intervention outputs </w:t>
            </w:r>
            <w:r w:rsidRPr="004338AA">
              <w:rPr>
                <w:color w:val="414042"/>
                <w:w w:val="105"/>
                <w:sz w:val="18"/>
                <w:szCs w:val="18"/>
              </w:rPr>
              <w:fldChar w:fldCharType="begin">
                <w:fldData xml:space="preserve">PEVuZE5vdGU+PENpdGU+PEF1dGhvcj5Xb3JsZCBIZWFsdGggT3JnYW5pemF0aW9uPC9BdXRob3I+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PEVuZE5vdGU+PENpdGU+PEF1dGhvcj5Xb3JsZCBIZWFsdGggT3JnYW5pemF0aW9uPC9BdXRob3I+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4338AA">
              <w:rPr>
                <w:color w:val="414042"/>
                <w:w w:val="105"/>
                <w:sz w:val="18"/>
                <w:szCs w:val="18"/>
              </w:rPr>
            </w:r>
            <w:r w:rsidRPr="004338AA">
              <w:rPr>
                <w:color w:val="414042"/>
                <w:w w:val="105"/>
                <w:sz w:val="18"/>
                <w:szCs w:val="18"/>
              </w:rPr>
              <w:fldChar w:fldCharType="separate"/>
            </w:r>
            <w:r>
              <w:rPr>
                <w:noProof/>
                <w:color w:val="414042"/>
                <w:w w:val="105"/>
                <w:sz w:val="18"/>
                <w:szCs w:val="18"/>
              </w:rPr>
              <w:t>(Bolton et al., 2018; Norman &amp; Nielsen, 2016; Richardson et al., 2021; World Health Organization, 2016b, 2022b)</w:t>
            </w:r>
            <w:r w:rsidRPr="004338AA">
              <w:rPr>
                <w:color w:val="414042"/>
                <w:w w:val="105"/>
                <w:sz w:val="18"/>
                <w:szCs w:val="18"/>
              </w:rPr>
              <w:fldChar w:fldCharType="end"/>
            </w:r>
          </w:p>
        </w:tc>
      </w:tr>
      <w:tr w:rsidR="007D2915" w:rsidRPr="00C71B3E" w14:paraId="4011D099" w14:textId="77777777" w:rsidTr="000824E5">
        <w:trPr>
          <w:trHeight w:val="302"/>
          <w:tblCellSpacing w:w="0" w:type="dxa"/>
        </w:trPr>
        <w:tc>
          <w:tcPr>
            <w:tcW w:w="0" w:type="auto"/>
            <w:tcMar>
              <w:top w:w="75" w:type="dxa"/>
              <w:left w:w="225" w:type="dxa"/>
              <w:bottom w:w="75" w:type="dxa"/>
              <w:right w:w="0" w:type="dxa"/>
            </w:tcMar>
            <w:hideMark/>
          </w:tcPr>
          <w:p w14:paraId="6B2EE0D6"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00745E18"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Functionality</w:t>
            </w:r>
          </w:p>
        </w:tc>
        <w:tc>
          <w:tcPr>
            <w:tcW w:w="0" w:type="auto"/>
            <w:tcMar>
              <w:top w:w="75" w:type="dxa"/>
              <w:left w:w="225" w:type="dxa"/>
              <w:bottom w:w="75" w:type="dxa"/>
              <w:right w:w="0" w:type="dxa"/>
            </w:tcMar>
            <w:hideMark/>
          </w:tcPr>
          <w:p w14:paraId="0B4A6503"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the DHIa works as intended. It refers to the ability of the DHb system to support the desired intervention.</w:t>
            </w:r>
          </w:p>
        </w:tc>
      </w:tr>
      <w:tr w:rsidR="007D2915" w:rsidRPr="00C71B3E" w14:paraId="7837B1E7" w14:textId="77777777" w:rsidTr="000824E5">
        <w:trPr>
          <w:trHeight w:val="302"/>
          <w:tblCellSpacing w:w="0" w:type="dxa"/>
        </w:trPr>
        <w:tc>
          <w:tcPr>
            <w:tcW w:w="0" w:type="auto"/>
            <w:tcMar>
              <w:top w:w="75" w:type="dxa"/>
              <w:left w:w="225" w:type="dxa"/>
              <w:bottom w:w="75" w:type="dxa"/>
              <w:right w:w="0" w:type="dxa"/>
            </w:tcMar>
            <w:hideMark/>
          </w:tcPr>
          <w:p w14:paraId="067C5EE1"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6C509F13"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Usability</w:t>
            </w:r>
          </w:p>
        </w:tc>
        <w:tc>
          <w:tcPr>
            <w:tcW w:w="0" w:type="auto"/>
            <w:tcMar>
              <w:top w:w="75" w:type="dxa"/>
              <w:left w:w="225" w:type="dxa"/>
              <w:bottom w:w="75" w:type="dxa"/>
              <w:right w:w="0" w:type="dxa"/>
            </w:tcMar>
            <w:hideMark/>
          </w:tcPr>
          <w:p w14:paraId="6BF384BA"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the DHI is used as intended. It refers to the degree to which the intervention is understandable and easy to use.</w:t>
            </w:r>
          </w:p>
        </w:tc>
      </w:tr>
      <w:tr w:rsidR="007D2915" w:rsidRPr="00C71B3E" w14:paraId="657354A7" w14:textId="77777777" w:rsidTr="000824E5">
        <w:trPr>
          <w:trHeight w:val="567"/>
          <w:tblCellSpacing w:w="0" w:type="dxa"/>
        </w:trPr>
        <w:tc>
          <w:tcPr>
            <w:tcW w:w="0" w:type="auto"/>
            <w:tcMar>
              <w:top w:w="75" w:type="dxa"/>
              <w:left w:w="225" w:type="dxa"/>
              <w:bottom w:w="75" w:type="dxa"/>
              <w:right w:w="0" w:type="dxa"/>
            </w:tcMar>
            <w:hideMark/>
          </w:tcPr>
          <w:p w14:paraId="0BB0DF23"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1B6CEAB4"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Quality of care</w:t>
            </w:r>
          </w:p>
        </w:tc>
        <w:tc>
          <w:tcPr>
            <w:tcW w:w="0" w:type="auto"/>
            <w:tcMar>
              <w:top w:w="75" w:type="dxa"/>
              <w:left w:w="225" w:type="dxa"/>
              <w:bottom w:w="75" w:type="dxa"/>
              <w:right w:w="0" w:type="dxa"/>
            </w:tcMar>
            <w:hideMark/>
          </w:tcPr>
          <w:p w14:paraId="3C74BC94"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the DHI delivers effective, safe, people-centered, timely, accessible, equitable, integrated, and efficient care services. It refers to the degree to which health services for individuals and populations increase the likelihood of desired health outcomes.</w:t>
            </w:r>
          </w:p>
        </w:tc>
      </w:tr>
      <w:tr w:rsidR="007D2915" w:rsidRPr="00C71B3E" w14:paraId="11996B0C" w14:textId="77777777" w:rsidTr="000824E5">
        <w:trPr>
          <w:trHeight w:val="302"/>
          <w:tblCellSpacing w:w="0" w:type="dxa"/>
        </w:trPr>
        <w:tc>
          <w:tcPr>
            <w:tcW w:w="0" w:type="auto"/>
            <w:gridSpan w:val="3"/>
            <w:tcBorders>
              <w:top w:val="single" w:sz="4" w:space="0" w:color="auto"/>
              <w:bottom w:val="dotted" w:sz="4" w:space="0" w:color="auto"/>
            </w:tcBorders>
            <w:tcMar>
              <w:top w:w="75" w:type="dxa"/>
              <w:left w:w="225" w:type="dxa"/>
              <w:bottom w:w="75" w:type="dxa"/>
              <w:right w:w="0" w:type="dxa"/>
            </w:tcMar>
            <w:hideMark/>
          </w:tcPr>
          <w:p w14:paraId="1483712C" w14:textId="77777777" w:rsidR="007D2915" w:rsidRPr="00C71B3E" w:rsidRDefault="007D2915" w:rsidP="000824E5">
            <w:pPr>
              <w:kinsoku w:val="0"/>
              <w:overflowPunct w:val="0"/>
              <w:autoSpaceDE w:val="0"/>
              <w:autoSpaceDN w:val="0"/>
              <w:adjustRightInd w:val="0"/>
              <w:spacing w:line="360" w:lineRule="auto"/>
              <w:ind w:right="102"/>
              <w:jc w:val="both"/>
              <w:rPr>
                <w:color w:val="414042"/>
                <w:w w:val="110"/>
                <w:sz w:val="20"/>
                <w:szCs w:val="20"/>
              </w:rPr>
            </w:pPr>
            <w:r w:rsidRPr="00A8674E">
              <w:rPr>
                <w:b/>
                <w:bCs/>
                <w:color w:val="414042"/>
                <w:spacing w:val="-2"/>
                <w:w w:val="105"/>
                <w:sz w:val="18"/>
                <w:szCs w:val="18"/>
              </w:rPr>
              <w:t xml:space="preserve">Patient outcomes </w:t>
            </w:r>
            <w:r w:rsidRPr="004338AA">
              <w:rPr>
                <w:color w:val="414042"/>
                <w:w w:val="105"/>
                <w:sz w:val="18"/>
                <w:szCs w:val="18"/>
              </w:rPr>
              <w:fldChar w:fldCharType="begin">
                <w:fldData xml:space="preserve">PEVuZE5vdGU+PENpdGU+PEF1dGhvcj5Ib2xsYW5kZXI8L0F1dGhvcj48WWVhcj4yMDE3PC9ZZWFy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PEVuZE5vdGU+PENpdGU+PEF1dGhvcj5Ib2xsYW5kZXI8L0F1dGhvcj48WWVhcj4yMDE3PC9ZZWFy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4338AA">
              <w:rPr>
                <w:color w:val="414042"/>
                <w:w w:val="105"/>
                <w:sz w:val="18"/>
                <w:szCs w:val="18"/>
              </w:rPr>
            </w:r>
            <w:r w:rsidRPr="004338AA">
              <w:rPr>
                <w:color w:val="414042"/>
                <w:w w:val="105"/>
                <w:sz w:val="18"/>
                <w:szCs w:val="18"/>
              </w:rPr>
              <w:fldChar w:fldCharType="separate"/>
            </w:r>
            <w:r>
              <w:rPr>
                <w:noProof/>
                <w:color w:val="414042"/>
                <w:w w:val="105"/>
                <w:sz w:val="18"/>
                <w:szCs w:val="18"/>
              </w:rPr>
              <w:t>(America, 2001; Hollander et al., 2017; NHS National Quality Board, 2011; Reeves et al., 2002; Shandley et al., 2020; Staniszewska et al., 2014)</w:t>
            </w:r>
            <w:r w:rsidRPr="004338AA">
              <w:rPr>
                <w:color w:val="414042"/>
                <w:w w:val="105"/>
                <w:sz w:val="18"/>
                <w:szCs w:val="18"/>
              </w:rPr>
              <w:fldChar w:fldCharType="end"/>
            </w:r>
          </w:p>
        </w:tc>
      </w:tr>
      <w:tr w:rsidR="007D2915" w:rsidRPr="00C71B3E" w14:paraId="76ADA48B" w14:textId="77777777" w:rsidTr="000824E5">
        <w:trPr>
          <w:trHeight w:val="567"/>
          <w:tblCellSpacing w:w="0" w:type="dxa"/>
        </w:trPr>
        <w:tc>
          <w:tcPr>
            <w:tcW w:w="0" w:type="auto"/>
            <w:tcMar>
              <w:top w:w="75" w:type="dxa"/>
              <w:left w:w="225" w:type="dxa"/>
              <w:bottom w:w="75" w:type="dxa"/>
              <w:right w:w="0" w:type="dxa"/>
            </w:tcMar>
            <w:hideMark/>
          </w:tcPr>
          <w:p w14:paraId="45AC5877"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7FCAB467"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Emotional outcomes</w:t>
            </w:r>
          </w:p>
        </w:tc>
        <w:tc>
          <w:tcPr>
            <w:tcW w:w="0" w:type="auto"/>
            <w:tcMar>
              <w:top w:w="75" w:type="dxa"/>
              <w:left w:w="225" w:type="dxa"/>
              <w:bottom w:w="75" w:type="dxa"/>
              <w:right w:w="0" w:type="dxa"/>
            </w:tcMar>
            <w:hideMark/>
          </w:tcPr>
          <w:p w14:paraId="1E77D831"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patients’ feelings and well-being change positively or negatively because of the use or anticipated use of DHIs. It refers to what the patients feels.</w:t>
            </w:r>
          </w:p>
        </w:tc>
      </w:tr>
      <w:tr w:rsidR="007D2915" w:rsidRPr="00C71B3E" w14:paraId="63B34826" w14:textId="77777777" w:rsidTr="000824E5">
        <w:trPr>
          <w:trHeight w:val="605"/>
          <w:tblCellSpacing w:w="0" w:type="dxa"/>
        </w:trPr>
        <w:tc>
          <w:tcPr>
            <w:tcW w:w="0" w:type="auto"/>
            <w:tcMar>
              <w:top w:w="75" w:type="dxa"/>
              <w:left w:w="225" w:type="dxa"/>
              <w:bottom w:w="75" w:type="dxa"/>
              <w:right w:w="0" w:type="dxa"/>
            </w:tcMar>
            <w:hideMark/>
          </w:tcPr>
          <w:p w14:paraId="7E8E530A"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3514B23A"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Perceptual outcomes</w:t>
            </w:r>
          </w:p>
        </w:tc>
        <w:tc>
          <w:tcPr>
            <w:tcW w:w="0" w:type="auto"/>
            <w:tcMar>
              <w:top w:w="75" w:type="dxa"/>
              <w:left w:w="225" w:type="dxa"/>
              <w:bottom w:w="75" w:type="dxa"/>
              <w:right w:w="0" w:type="dxa"/>
            </w:tcMar>
            <w:hideMark/>
          </w:tcPr>
          <w:p w14:paraId="76061DD4"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the informed state of mind that patients achieve as intended before, during, or after using the DHIs. It refers to what the patient thinks and believes.</w:t>
            </w:r>
          </w:p>
        </w:tc>
      </w:tr>
      <w:tr w:rsidR="007D2915" w:rsidRPr="00C71B3E" w14:paraId="3AE9EDAD" w14:textId="77777777" w:rsidTr="000824E5">
        <w:trPr>
          <w:trHeight w:val="567"/>
          <w:tblCellSpacing w:w="0" w:type="dxa"/>
        </w:trPr>
        <w:tc>
          <w:tcPr>
            <w:tcW w:w="0" w:type="auto"/>
            <w:tcMar>
              <w:top w:w="75" w:type="dxa"/>
              <w:left w:w="225" w:type="dxa"/>
              <w:bottom w:w="75" w:type="dxa"/>
              <w:right w:w="0" w:type="dxa"/>
            </w:tcMar>
            <w:hideMark/>
          </w:tcPr>
          <w:p w14:paraId="6FE3B6A3"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0DE28D72"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Capability outcomes</w:t>
            </w:r>
          </w:p>
        </w:tc>
        <w:tc>
          <w:tcPr>
            <w:tcW w:w="0" w:type="auto"/>
            <w:tcMar>
              <w:top w:w="75" w:type="dxa"/>
              <w:left w:w="225" w:type="dxa"/>
              <w:bottom w:w="75" w:type="dxa"/>
              <w:right w:w="0" w:type="dxa"/>
            </w:tcMar>
            <w:hideMark/>
          </w:tcPr>
          <w:p w14:paraId="4758F633"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patients’ health literacy, communication skills, or computer confidence in managing diseases, communicating with health care providers, or operating digital devices increased as expected. It refers what the patient knows and acquires.</w:t>
            </w:r>
          </w:p>
        </w:tc>
      </w:tr>
      <w:tr w:rsidR="007D2915" w:rsidRPr="00C71B3E" w14:paraId="56CD5FAE" w14:textId="77777777" w:rsidTr="000824E5">
        <w:trPr>
          <w:trHeight w:val="302"/>
          <w:tblCellSpacing w:w="0" w:type="dxa"/>
        </w:trPr>
        <w:tc>
          <w:tcPr>
            <w:tcW w:w="0" w:type="auto"/>
            <w:tcMar>
              <w:top w:w="75" w:type="dxa"/>
              <w:left w:w="225" w:type="dxa"/>
              <w:bottom w:w="75" w:type="dxa"/>
              <w:right w:w="0" w:type="dxa"/>
            </w:tcMar>
            <w:hideMark/>
          </w:tcPr>
          <w:p w14:paraId="3B4FD5F2"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00CF856D"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Behavior outcomes</w:t>
            </w:r>
          </w:p>
        </w:tc>
        <w:tc>
          <w:tcPr>
            <w:tcW w:w="0" w:type="auto"/>
            <w:tcMar>
              <w:top w:w="75" w:type="dxa"/>
              <w:left w:w="225" w:type="dxa"/>
              <w:bottom w:w="75" w:type="dxa"/>
              <w:right w:w="0" w:type="dxa"/>
            </w:tcMar>
            <w:hideMark/>
          </w:tcPr>
          <w:p w14:paraId="343E5847"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patients engage in activities to cope with the disease and treatments through DHIs. It refers to what the patient acts and does.</w:t>
            </w:r>
          </w:p>
        </w:tc>
      </w:tr>
      <w:tr w:rsidR="007D2915" w:rsidRPr="00C71B3E" w14:paraId="38F452E9" w14:textId="77777777" w:rsidTr="000824E5">
        <w:trPr>
          <w:trHeight w:val="302"/>
          <w:tblCellSpacing w:w="0" w:type="dxa"/>
        </w:trPr>
        <w:tc>
          <w:tcPr>
            <w:tcW w:w="0" w:type="auto"/>
            <w:tcMar>
              <w:top w:w="75" w:type="dxa"/>
              <w:left w:w="225" w:type="dxa"/>
              <w:bottom w:w="75" w:type="dxa"/>
              <w:right w:w="0" w:type="dxa"/>
            </w:tcMar>
            <w:hideMark/>
          </w:tcPr>
          <w:p w14:paraId="1FDC6AEB"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65FE8D4A"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Clinical outcomes</w:t>
            </w:r>
          </w:p>
        </w:tc>
        <w:tc>
          <w:tcPr>
            <w:tcW w:w="0" w:type="auto"/>
            <w:tcMar>
              <w:top w:w="75" w:type="dxa"/>
              <w:left w:w="225" w:type="dxa"/>
              <w:bottom w:w="75" w:type="dxa"/>
              <w:right w:w="0" w:type="dxa"/>
            </w:tcMar>
            <w:hideMark/>
          </w:tcPr>
          <w:p w14:paraId="717F3A81"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patients’ health improvements meet the intentions of the DHIs. It refers to what medical condition the patient is in and aims to maintain.</w:t>
            </w:r>
          </w:p>
        </w:tc>
      </w:tr>
      <w:tr w:rsidR="007D2915" w:rsidRPr="00C71B3E" w14:paraId="58888160" w14:textId="77777777" w:rsidTr="000824E5">
        <w:trPr>
          <w:trHeight w:val="302"/>
          <w:tblCellSpacing w:w="0" w:type="dxa"/>
        </w:trPr>
        <w:tc>
          <w:tcPr>
            <w:tcW w:w="0" w:type="auto"/>
            <w:gridSpan w:val="3"/>
            <w:tcBorders>
              <w:top w:val="single" w:sz="4" w:space="0" w:color="auto"/>
              <w:bottom w:val="dotted" w:sz="4" w:space="0" w:color="auto"/>
            </w:tcBorders>
            <w:tcMar>
              <w:top w:w="75" w:type="dxa"/>
              <w:left w:w="225" w:type="dxa"/>
              <w:bottom w:w="75" w:type="dxa"/>
              <w:right w:w="0" w:type="dxa"/>
            </w:tcMar>
            <w:hideMark/>
          </w:tcPr>
          <w:p w14:paraId="101D8BCA" w14:textId="77777777" w:rsidR="007D2915" w:rsidRPr="00C71B3E" w:rsidRDefault="007D2915" w:rsidP="000824E5">
            <w:pPr>
              <w:kinsoku w:val="0"/>
              <w:overflowPunct w:val="0"/>
              <w:autoSpaceDE w:val="0"/>
              <w:autoSpaceDN w:val="0"/>
              <w:adjustRightInd w:val="0"/>
              <w:spacing w:before="45" w:line="360" w:lineRule="auto"/>
              <w:rPr>
                <w:b/>
                <w:bCs/>
                <w:color w:val="414042"/>
                <w:spacing w:val="-2"/>
                <w:w w:val="105"/>
                <w:sz w:val="18"/>
                <w:szCs w:val="18"/>
                <w:lang w:val="en-GB"/>
              </w:rPr>
            </w:pPr>
            <w:r w:rsidRPr="00C71B3E">
              <w:rPr>
                <w:b/>
                <w:bCs/>
                <w:color w:val="414042"/>
                <w:spacing w:val="-2"/>
                <w:w w:val="105"/>
                <w:sz w:val="18"/>
                <w:szCs w:val="18"/>
                <w:lang w:val="en-GB"/>
              </w:rPr>
              <w:t xml:space="preserve">Health care system impact </w:t>
            </w:r>
            <w:r w:rsidRPr="004338AA">
              <w:rPr>
                <w:color w:val="414042"/>
                <w:w w:val="105"/>
                <w:sz w:val="18"/>
                <w:szCs w:val="18"/>
              </w:rPr>
              <w:fldChar w:fldCharType="begin"/>
            </w:r>
            <w:r>
              <w:rPr>
                <w:color w:val="414042"/>
                <w:w w:val="105"/>
                <w:sz w:val="18"/>
                <w:szCs w:val="18"/>
              </w:rPr>
              <w:instrText xml:space="preserve"> ADDIN EN.CITE &lt;EndNote&gt;&lt;Cite&gt;&lt;Author&gt;World Health Organization&lt;/Author&gt;&lt;Year&gt;2016&lt;/Year&gt;&lt;RecNum&gt;569&lt;/RecNum&gt;&lt;DisplayText&gt;(World Health Organization, 2016b)&lt;/DisplayText&gt;&lt;record&gt;&lt;rec-number&gt;569&lt;/rec-number&gt;&lt;foreign-keys&gt;&lt;key app="EN" db-id="afftpz95y5xzroerzvivv5wp0etpw9x9z9v2" timestamp="1720597679"&gt;569&lt;/key&gt;&lt;/foreign-keys&gt;&lt;ref-type name="Report"&gt;27&lt;/ref-type&gt;&lt;contributors&gt;&lt;authors&gt;&lt;author&gt;World Health Organization,&lt;/author&gt;&lt;/authors&gt;&lt;/contributors&gt;&lt;titles&gt;&lt;title&gt;Monitoring and evaluating digital health interventions: a practical guide to conducting research and assessment&lt;/title&gt;&lt;/titles&gt;&lt;dates&gt;&lt;year&gt;2016&lt;/year&gt;&lt;/dates&gt;&lt;isbn&gt;9241511761&lt;/isbn&gt;&lt;urls&gt;&lt;related-urls&gt;&lt;url&gt;chrome-extension://efaidnbmnnnibpcajpcglclefindmkaj/https://apps.who.int/iris/bitstream/handle/10665/252183/?sequence=1&lt;/url&gt;&lt;/related-urls&gt;&lt;/urls&gt;&lt;/record&gt;&lt;/Cite&gt;&lt;/EndNote&gt;</w:instrText>
            </w:r>
            <w:r w:rsidRPr="004338AA">
              <w:rPr>
                <w:color w:val="414042"/>
                <w:w w:val="105"/>
                <w:sz w:val="18"/>
                <w:szCs w:val="18"/>
              </w:rPr>
              <w:fldChar w:fldCharType="separate"/>
            </w:r>
            <w:r>
              <w:rPr>
                <w:noProof/>
                <w:color w:val="414042"/>
                <w:w w:val="105"/>
                <w:sz w:val="18"/>
                <w:szCs w:val="18"/>
              </w:rPr>
              <w:t>(World Health Organization, 2016b)</w:t>
            </w:r>
            <w:r w:rsidRPr="004338AA">
              <w:rPr>
                <w:color w:val="414042"/>
                <w:w w:val="105"/>
                <w:sz w:val="18"/>
                <w:szCs w:val="18"/>
              </w:rPr>
              <w:fldChar w:fldCharType="end"/>
            </w:r>
          </w:p>
        </w:tc>
      </w:tr>
      <w:tr w:rsidR="007D2915" w:rsidRPr="00C71B3E" w14:paraId="2342852C" w14:textId="77777777" w:rsidTr="000824E5">
        <w:trPr>
          <w:trHeight w:val="605"/>
          <w:tblCellSpacing w:w="0" w:type="dxa"/>
        </w:trPr>
        <w:tc>
          <w:tcPr>
            <w:tcW w:w="0" w:type="auto"/>
            <w:tcBorders>
              <w:bottom w:val="single" w:sz="18" w:space="0" w:color="auto"/>
            </w:tcBorders>
            <w:tcMar>
              <w:top w:w="75" w:type="dxa"/>
              <w:left w:w="225" w:type="dxa"/>
              <w:bottom w:w="75" w:type="dxa"/>
              <w:right w:w="0" w:type="dxa"/>
            </w:tcMar>
            <w:hideMark/>
          </w:tcPr>
          <w:p w14:paraId="07D8142C"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Borders>
              <w:bottom w:val="single" w:sz="18" w:space="0" w:color="auto"/>
            </w:tcBorders>
            <w:tcMar>
              <w:top w:w="75" w:type="dxa"/>
              <w:left w:w="225" w:type="dxa"/>
              <w:bottom w:w="75" w:type="dxa"/>
              <w:right w:w="0" w:type="dxa"/>
            </w:tcMar>
            <w:hideMark/>
          </w:tcPr>
          <w:p w14:paraId="078A9CBA"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Economic outcomes</w:t>
            </w:r>
          </w:p>
        </w:tc>
        <w:tc>
          <w:tcPr>
            <w:tcW w:w="0" w:type="auto"/>
            <w:tcBorders>
              <w:bottom w:val="single" w:sz="18" w:space="0" w:color="auto"/>
            </w:tcBorders>
            <w:tcMar>
              <w:top w:w="75" w:type="dxa"/>
              <w:left w:w="225" w:type="dxa"/>
              <w:bottom w:w="75" w:type="dxa"/>
              <w:right w:w="0" w:type="dxa"/>
            </w:tcMar>
            <w:hideMark/>
          </w:tcPr>
          <w:p w14:paraId="6BAB3CA5" w14:textId="77777777" w:rsidR="007D2915" w:rsidRPr="00C71B3E" w:rsidRDefault="007D2915" w:rsidP="000824E5">
            <w:pPr>
              <w:kinsoku w:val="0"/>
              <w:overflowPunct w:val="0"/>
              <w:autoSpaceDE w:val="0"/>
              <w:autoSpaceDN w:val="0"/>
              <w:adjustRightInd w:val="0"/>
              <w:spacing w:before="44" w:line="360" w:lineRule="auto"/>
              <w:rPr>
                <w:color w:val="414042"/>
                <w:w w:val="105"/>
                <w:sz w:val="18"/>
                <w:szCs w:val="18"/>
              </w:rPr>
            </w:pPr>
            <w:r w:rsidRPr="00C71B3E">
              <w:rPr>
                <w:color w:val="414042"/>
                <w:w w:val="105"/>
                <w:sz w:val="18"/>
                <w:szCs w:val="18"/>
              </w:rPr>
              <w:t>Assess whether the DHIs are cost-effective, whether the organization and DH users can afford the DHI system, and whether there is a probable return on investment. It refers to the use of health care resources.</w:t>
            </w:r>
          </w:p>
        </w:tc>
      </w:tr>
    </w:tbl>
    <w:p w14:paraId="49FBACF2" w14:textId="77777777" w:rsidR="007D2915" w:rsidRPr="00BD11D4" w:rsidRDefault="007D2915" w:rsidP="007D2915">
      <w:pPr>
        <w:pStyle w:val="NormalWeb"/>
        <w:spacing w:line="360" w:lineRule="auto"/>
        <w:rPr>
          <w:sz w:val="18"/>
          <w:szCs w:val="18"/>
        </w:rPr>
      </w:pPr>
      <w:r w:rsidRPr="00C71B3E">
        <w:rPr>
          <w:sz w:val="18"/>
          <w:szCs w:val="18"/>
          <w:vertAlign w:val="superscript"/>
        </w:rPr>
        <w:t>a</w:t>
      </w:r>
      <w:r w:rsidRPr="00C71B3E">
        <w:rPr>
          <w:sz w:val="18"/>
          <w:szCs w:val="18"/>
        </w:rPr>
        <w:t>DHI: digital health intervention.</w:t>
      </w:r>
    </w:p>
    <w:p w14:paraId="57269016" w14:textId="2D02F4B7" w:rsidR="007D2915" w:rsidRPr="004338AA"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027C8B">
        <w:rPr>
          <w:b/>
          <w:bCs/>
          <w:color w:val="191140"/>
          <w:w w:val="105"/>
          <w:sz w:val="17"/>
          <w:szCs w:val="17"/>
          <w:lang w:val="en-GB"/>
        </w:rPr>
        <w:t xml:space="preserve">Table </w:t>
      </w:r>
      <w:r>
        <w:rPr>
          <w:b/>
          <w:bCs/>
          <w:color w:val="191140"/>
          <w:w w:val="105"/>
          <w:sz w:val="17"/>
          <w:szCs w:val="17"/>
          <w:lang w:val="en-GB"/>
        </w:rPr>
        <w:t>3</w:t>
      </w:r>
      <w:r w:rsidRPr="00027C8B">
        <w:rPr>
          <w:b/>
          <w:bCs/>
          <w:color w:val="191140"/>
          <w:w w:val="105"/>
          <w:sz w:val="17"/>
          <w:szCs w:val="17"/>
          <w:lang w:val="en-GB"/>
        </w:rPr>
        <w:t>. Initial codes of evaluation approaches of the digital patient experience.</w:t>
      </w:r>
    </w:p>
    <w:tbl>
      <w:tblPr>
        <w:tblW w:w="8990" w:type="dxa"/>
        <w:tblCellSpacing w:w="0" w:type="dxa"/>
        <w:tblCellMar>
          <w:top w:w="100" w:type="dxa"/>
          <w:left w:w="100" w:type="dxa"/>
          <w:bottom w:w="100" w:type="dxa"/>
          <w:right w:w="100" w:type="dxa"/>
        </w:tblCellMar>
        <w:tblLook w:val="04A0" w:firstRow="1" w:lastRow="0" w:firstColumn="1" w:lastColumn="0" w:noHBand="0" w:noVBand="1"/>
      </w:tblPr>
      <w:tblGrid>
        <w:gridCol w:w="240"/>
        <w:gridCol w:w="1522"/>
        <w:gridCol w:w="7228"/>
      </w:tblGrid>
      <w:tr w:rsidR="007D2915" w:rsidRPr="004338AA" w14:paraId="4EAB9A36" w14:textId="77777777" w:rsidTr="000824E5">
        <w:trPr>
          <w:trHeight w:val="750"/>
          <w:tblHeader/>
          <w:tblCellSpacing w:w="0" w:type="dxa"/>
        </w:trPr>
        <w:tc>
          <w:tcPr>
            <w:tcW w:w="0" w:type="auto"/>
            <w:gridSpan w:val="2"/>
            <w:tcBorders>
              <w:top w:val="single" w:sz="18" w:space="0" w:color="auto"/>
            </w:tcBorders>
            <w:shd w:val="clear" w:color="auto" w:fill="F3F1ED"/>
            <w:tcMar>
              <w:top w:w="75" w:type="dxa"/>
              <w:left w:w="225" w:type="dxa"/>
              <w:bottom w:w="75" w:type="dxa"/>
              <w:right w:w="0" w:type="dxa"/>
            </w:tcMar>
            <w:hideMark/>
          </w:tcPr>
          <w:p w14:paraId="7D728377" w14:textId="77777777" w:rsidR="007D2915" w:rsidRPr="004338AA" w:rsidRDefault="007D2915" w:rsidP="000824E5">
            <w:pPr>
              <w:kinsoku w:val="0"/>
              <w:overflowPunct w:val="0"/>
              <w:autoSpaceDE w:val="0"/>
              <w:autoSpaceDN w:val="0"/>
              <w:adjustRightInd w:val="0"/>
              <w:spacing w:before="44" w:line="360" w:lineRule="auto"/>
              <w:rPr>
                <w:b/>
                <w:bCs/>
                <w:color w:val="414042"/>
                <w:spacing w:val="-2"/>
                <w:w w:val="105"/>
                <w:sz w:val="18"/>
                <w:szCs w:val="18"/>
                <w:lang w:val="en-GB"/>
              </w:rPr>
            </w:pPr>
            <w:r w:rsidRPr="004338AA">
              <w:rPr>
                <w:b/>
                <w:bCs/>
                <w:color w:val="414042"/>
                <w:spacing w:val="-2"/>
                <w:w w:val="105"/>
                <w:sz w:val="18"/>
                <w:szCs w:val="18"/>
                <w:lang w:val="en-GB"/>
              </w:rPr>
              <w:t>Categories and initial codes</w:t>
            </w:r>
          </w:p>
        </w:tc>
        <w:tc>
          <w:tcPr>
            <w:tcW w:w="0" w:type="auto"/>
            <w:tcBorders>
              <w:top w:val="single" w:sz="18" w:space="0" w:color="auto"/>
            </w:tcBorders>
            <w:shd w:val="clear" w:color="auto" w:fill="F3F1ED"/>
            <w:tcMar>
              <w:top w:w="75" w:type="dxa"/>
              <w:left w:w="225" w:type="dxa"/>
              <w:bottom w:w="75" w:type="dxa"/>
              <w:right w:w="0" w:type="dxa"/>
            </w:tcMar>
            <w:hideMark/>
          </w:tcPr>
          <w:p w14:paraId="2D2A6684" w14:textId="77777777" w:rsidR="007D2915" w:rsidRPr="004338AA" w:rsidRDefault="007D2915" w:rsidP="000824E5">
            <w:pPr>
              <w:kinsoku w:val="0"/>
              <w:overflowPunct w:val="0"/>
              <w:autoSpaceDE w:val="0"/>
              <w:autoSpaceDN w:val="0"/>
              <w:adjustRightInd w:val="0"/>
              <w:spacing w:before="44" w:line="360" w:lineRule="auto"/>
              <w:rPr>
                <w:b/>
                <w:bCs/>
                <w:color w:val="414042"/>
                <w:spacing w:val="-2"/>
                <w:w w:val="105"/>
                <w:sz w:val="18"/>
                <w:szCs w:val="18"/>
                <w:lang w:val="en-GB"/>
              </w:rPr>
            </w:pPr>
            <w:r w:rsidRPr="004338AA">
              <w:rPr>
                <w:b/>
                <w:bCs/>
                <w:color w:val="414042"/>
                <w:spacing w:val="-2"/>
                <w:w w:val="105"/>
                <w:sz w:val="18"/>
                <w:szCs w:val="18"/>
                <w:lang w:val="en-GB"/>
              </w:rPr>
              <w:t>Description</w:t>
            </w:r>
          </w:p>
        </w:tc>
      </w:tr>
      <w:tr w:rsidR="007D2915" w:rsidRPr="004338AA" w14:paraId="6BA851BF" w14:textId="77777777" w:rsidTr="000824E5">
        <w:trPr>
          <w:trHeight w:val="403"/>
          <w:tblCellSpacing w:w="0" w:type="dxa"/>
        </w:trPr>
        <w:tc>
          <w:tcPr>
            <w:tcW w:w="0" w:type="auto"/>
            <w:gridSpan w:val="3"/>
            <w:tcBorders>
              <w:top w:val="single" w:sz="4" w:space="0" w:color="auto"/>
              <w:bottom w:val="dotted" w:sz="4" w:space="0" w:color="auto"/>
            </w:tcBorders>
            <w:tcMar>
              <w:top w:w="75" w:type="dxa"/>
              <w:left w:w="225" w:type="dxa"/>
              <w:bottom w:w="75" w:type="dxa"/>
              <w:right w:w="0" w:type="dxa"/>
            </w:tcMar>
            <w:hideMark/>
          </w:tcPr>
          <w:p w14:paraId="2847F5AA"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b/>
                <w:bCs/>
                <w:color w:val="414042"/>
                <w:spacing w:val="-2"/>
                <w:w w:val="105"/>
                <w:sz w:val="18"/>
                <w:szCs w:val="18"/>
                <w:lang w:val="en-GB"/>
              </w:rPr>
              <w:t>Study designs</w:t>
            </w:r>
            <w:r w:rsidRPr="004338AA">
              <w:rPr>
                <w:color w:val="414042"/>
                <w:w w:val="105"/>
                <w:sz w:val="18"/>
                <w:szCs w:val="18"/>
              </w:rPr>
              <w:t xml:space="preserve"> </w:t>
            </w:r>
            <w:r w:rsidRPr="004338AA">
              <w:rPr>
                <w:color w:val="414042"/>
                <w:w w:val="105"/>
                <w:sz w:val="18"/>
                <w:szCs w:val="18"/>
              </w:rPr>
              <w:fldChar w:fldCharType="begin"/>
            </w:r>
            <w:r>
              <w:rPr>
                <w:color w:val="414042"/>
                <w:w w:val="105"/>
                <w:sz w:val="18"/>
                <w:szCs w:val="18"/>
              </w:rPr>
              <w:instrText xml:space="preserve"> ADDIN EN.CITE &lt;EndNote&gt;&lt;Cite&gt;&lt;Author&gt;World Health Organization&lt;/Author&gt;&lt;Year&gt;2016&lt;/Year&gt;&lt;RecNum&gt;569&lt;/RecNum&gt;&lt;DisplayText&gt;(World Health Organization, 2016b)&lt;/DisplayText&gt;&lt;record&gt;&lt;rec-number&gt;569&lt;/rec-number&gt;&lt;foreign-keys&gt;&lt;key app="EN" db-id="afftpz95y5xzroerzvivv5wp0etpw9x9z9v2" timestamp="1720597679"&gt;569&lt;/key&gt;&lt;/foreign-keys&gt;&lt;ref-type name="Report"&gt;27&lt;/ref-type&gt;&lt;contributors&gt;&lt;authors&gt;&lt;author&gt;World Health Organization,&lt;/author&gt;&lt;/authors&gt;&lt;/contributors&gt;&lt;titles&gt;&lt;title&gt;Monitoring and evaluating digital health interventions: a practical guide to conducting research and assessment&lt;/title&gt;&lt;/titles&gt;&lt;dates&gt;&lt;year&gt;2016&lt;/year&gt;&lt;/dates&gt;&lt;isbn&gt;9241511761&lt;/isbn&gt;&lt;urls&gt;&lt;related-urls&gt;&lt;url&gt;chrome-extension://efaidnbmnnnibpcajpcglclefindmkaj/https://apps.who.int/iris/bitstream/handle/10665/252183/?sequence=1&lt;/url&gt;&lt;/related-urls&gt;&lt;/urls&gt;&lt;/record&gt;&lt;/Cite&gt;&lt;/EndNote&gt;</w:instrText>
            </w:r>
            <w:r w:rsidRPr="004338AA">
              <w:rPr>
                <w:color w:val="414042"/>
                <w:w w:val="105"/>
                <w:sz w:val="18"/>
                <w:szCs w:val="18"/>
              </w:rPr>
              <w:fldChar w:fldCharType="separate"/>
            </w:r>
            <w:r>
              <w:rPr>
                <w:noProof/>
                <w:color w:val="414042"/>
                <w:w w:val="105"/>
                <w:sz w:val="18"/>
                <w:szCs w:val="18"/>
              </w:rPr>
              <w:t>(World Health Organization, 2016b)</w:t>
            </w:r>
            <w:r w:rsidRPr="004338AA">
              <w:rPr>
                <w:color w:val="414042"/>
                <w:w w:val="105"/>
                <w:sz w:val="18"/>
                <w:szCs w:val="18"/>
              </w:rPr>
              <w:fldChar w:fldCharType="end"/>
            </w:r>
          </w:p>
        </w:tc>
      </w:tr>
      <w:tr w:rsidR="007D2915" w:rsidRPr="004338AA" w14:paraId="7A8AF695" w14:textId="77777777" w:rsidTr="000824E5">
        <w:trPr>
          <w:trHeight w:val="750"/>
          <w:tblCellSpacing w:w="0" w:type="dxa"/>
        </w:trPr>
        <w:tc>
          <w:tcPr>
            <w:tcW w:w="0" w:type="auto"/>
            <w:tcMar>
              <w:top w:w="75" w:type="dxa"/>
              <w:left w:w="225" w:type="dxa"/>
              <w:bottom w:w="75" w:type="dxa"/>
              <w:right w:w="0" w:type="dxa"/>
            </w:tcMar>
            <w:hideMark/>
          </w:tcPr>
          <w:p w14:paraId="3355082B"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60273628"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Descriptive study</w:t>
            </w:r>
          </w:p>
        </w:tc>
        <w:tc>
          <w:tcPr>
            <w:tcW w:w="0" w:type="auto"/>
            <w:tcMar>
              <w:top w:w="75" w:type="dxa"/>
              <w:left w:w="225" w:type="dxa"/>
              <w:bottom w:w="75" w:type="dxa"/>
              <w:right w:w="0" w:type="dxa"/>
            </w:tcMar>
            <w:hideMark/>
          </w:tcPr>
          <w:p w14:paraId="5B5582E2"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Aims to define the “who, what, when, and where” of the observed phenomena and include qualitative research concerning both individuals and populations.</w:t>
            </w:r>
          </w:p>
        </w:tc>
      </w:tr>
      <w:tr w:rsidR="007D2915" w:rsidRPr="004338AA" w14:paraId="7CAFF453" w14:textId="77777777" w:rsidTr="000824E5">
        <w:trPr>
          <w:trHeight w:val="750"/>
          <w:tblCellSpacing w:w="0" w:type="dxa"/>
        </w:trPr>
        <w:tc>
          <w:tcPr>
            <w:tcW w:w="0" w:type="auto"/>
            <w:tcMar>
              <w:top w:w="75" w:type="dxa"/>
              <w:left w:w="225" w:type="dxa"/>
              <w:bottom w:w="75" w:type="dxa"/>
              <w:right w:w="0" w:type="dxa"/>
            </w:tcMar>
            <w:hideMark/>
          </w:tcPr>
          <w:p w14:paraId="4022B434"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0E681552"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Analytical study</w:t>
            </w:r>
          </w:p>
        </w:tc>
        <w:tc>
          <w:tcPr>
            <w:tcW w:w="0" w:type="auto"/>
            <w:tcMar>
              <w:top w:w="75" w:type="dxa"/>
              <w:left w:w="225" w:type="dxa"/>
              <w:bottom w:w="75" w:type="dxa"/>
              <w:right w:w="0" w:type="dxa"/>
            </w:tcMar>
            <w:hideMark/>
          </w:tcPr>
          <w:p w14:paraId="4A06A9E1"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Aims to quantify the relationship between the intervention and the outcomes of interest, usually with the specific aim of demonstrating a causative link between the 2, including experimental and observational studies.</w:t>
            </w:r>
          </w:p>
        </w:tc>
      </w:tr>
      <w:tr w:rsidR="007D2915" w:rsidRPr="004338AA" w14:paraId="1534025C" w14:textId="77777777" w:rsidTr="000824E5">
        <w:trPr>
          <w:trHeight w:val="403"/>
          <w:tblCellSpacing w:w="0" w:type="dxa"/>
        </w:trPr>
        <w:tc>
          <w:tcPr>
            <w:tcW w:w="0" w:type="auto"/>
            <w:gridSpan w:val="3"/>
            <w:tcBorders>
              <w:top w:val="single" w:sz="4" w:space="0" w:color="auto"/>
              <w:bottom w:val="dotted" w:sz="4" w:space="0" w:color="auto"/>
            </w:tcBorders>
            <w:tcMar>
              <w:top w:w="75" w:type="dxa"/>
              <w:left w:w="225" w:type="dxa"/>
              <w:bottom w:w="75" w:type="dxa"/>
              <w:right w:w="0" w:type="dxa"/>
            </w:tcMar>
            <w:hideMark/>
          </w:tcPr>
          <w:p w14:paraId="053D2152"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b/>
                <w:bCs/>
                <w:color w:val="414042"/>
                <w:spacing w:val="-2"/>
                <w:w w:val="105"/>
                <w:sz w:val="18"/>
                <w:szCs w:val="18"/>
                <w:lang w:val="en-GB"/>
              </w:rPr>
              <w:t>Data collection methods and instruments</w:t>
            </w:r>
            <w:r w:rsidRPr="004338AA">
              <w:rPr>
                <w:color w:val="414042"/>
                <w:w w:val="105"/>
                <w:sz w:val="18"/>
                <w:szCs w:val="18"/>
              </w:rPr>
              <w:t xml:space="preserve"> </w:t>
            </w:r>
            <w:r w:rsidRPr="004338AA">
              <w:rPr>
                <w:color w:val="414042"/>
                <w:w w:val="105"/>
                <w:sz w:val="18"/>
                <w:szCs w:val="18"/>
              </w:rPr>
              <w:fldChar w:fldCharType="begin"/>
            </w:r>
            <w:r>
              <w:rPr>
                <w:color w:val="414042"/>
                <w:w w:val="105"/>
                <w:sz w:val="18"/>
                <w:szCs w:val="18"/>
              </w:rPr>
              <w:instrText xml:space="preserve"> ADDIN EN.CITE &lt;EndNote&gt;&lt;Cite&gt;&lt;Author&gt;Streefkerk&lt;/Author&gt;&lt;RecNum&gt;692&lt;/RecNum&gt;&lt;DisplayText&gt;(Streefkerk)&lt;/DisplayText&gt;&lt;record&gt;&lt;rec-number&gt;692&lt;/rec-number&gt;&lt;foreign-keys&gt;&lt;key app="EN" db-id="afftpz95y5xzroerzvivv5wp0etpw9x9z9v2" timestamp="1720597680"&gt;692&lt;/key&gt;&lt;/foreign-keys&gt;&lt;ref-type name="Web Page"&gt;12&lt;/ref-type&gt;&lt;contributors&gt;&lt;authors&gt;&lt;author&gt;Raimo Streefkerk&lt;/author&gt;&lt;/authors&gt;&lt;/contributors&gt;&lt;titles&gt;&lt;title&gt;Qualitative vs. Quantitative Research | Differences, Examples &amp;amp; Methods&lt;/title&gt;&lt;/titles&gt;&lt;volume&gt;2022&lt;/volume&gt;&lt;number&gt;April, 20&lt;/number&gt;&lt;dates&gt;&lt;/dates&gt;&lt;urls&gt;&lt;related-urls&gt;&lt;url&gt;https://www.scribbr.com/methodology/qualitative-quantitative-research/&lt;/url&gt;&lt;/related-urls&gt;&lt;/urls&gt;&lt;/record&gt;&lt;/Cite&gt;&lt;/EndNote&gt;</w:instrText>
            </w:r>
            <w:r w:rsidRPr="004338AA">
              <w:rPr>
                <w:color w:val="414042"/>
                <w:w w:val="105"/>
                <w:sz w:val="18"/>
                <w:szCs w:val="18"/>
              </w:rPr>
              <w:fldChar w:fldCharType="separate"/>
            </w:r>
            <w:r w:rsidRPr="004338AA">
              <w:rPr>
                <w:noProof/>
                <w:color w:val="414042"/>
                <w:w w:val="105"/>
                <w:sz w:val="18"/>
                <w:szCs w:val="18"/>
              </w:rPr>
              <w:t>(Streefkerk)</w:t>
            </w:r>
            <w:r w:rsidRPr="004338AA">
              <w:rPr>
                <w:color w:val="414042"/>
                <w:w w:val="105"/>
                <w:sz w:val="18"/>
                <w:szCs w:val="18"/>
              </w:rPr>
              <w:fldChar w:fldCharType="end"/>
            </w:r>
          </w:p>
        </w:tc>
      </w:tr>
      <w:tr w:rsidR="007D2915" w:rsidRPr="004338AA" w14:paraId="6FCFD810" w14:textId="77777777" w:rsidTr="000824E5">
        <w:trPr>
          <w:trHeight w:val="750"/>
          <w:tblCellSpacing w:w="0" w:type="dxa"/>
        </w:trPr>
        <w:tc>
          <w:tcPr>
            <w:tcW w:w="0" w:type="auto"/>
            <w:tcMar>
              <w:top w:w="75" w:type="dxa"/>
              <w:left w:w="225" w:type="dxa"/>
              <w:bottom w:w="75" w:type="dxa"/>
              <w:right w:w="0" w:type="dxa"/>
            </w:tcMar>
            <w:hideMark/>
          </w:tcPr>
          <w:p w14:paraId="074B4669"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6DD8EC74"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Qualitative methods</w:t>
            </w:r>
          </w:p>
        </w:tc>
        <w:tc>
          <w:tcPr>
            <w:tcW w:w="0" w:type="auto"/>
            <w:tcMar>
              <w:top w:w="75" w:type="dxa"/>
              <w:left w:w="225" w:type="dxa"/>
              <w:bottom w:w="75" w:type="dxa"/>
              <w:right w:w="0" w:type="dxa"/>
            </w:tcMar>
            <w:hideMark/>
          </w:tcPr>
          <w:p w14:paraId="35F414D4"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Qualitative research is expressed in words. It is used to understand concepts, thoughts, or experiences. Common qualitative methods include interviews with open-ended questions, observations described in words, and literature reviews that explore concepts and theories.</w:t>
            </w:r>
          </w:p>
        </w:tc>
      </w:tr>
      <w:tr w:rsidR="007D2915" w:rsidRPr="004338AA" w14:paraId="00464F24" w14:textId="77777777" w:rsidTr="000824E5">
        <w:trPr>
          <w:trHeight w:val="750"/>
          <w:tblCellSpacing w:w="0" w:type="dxa"/>
        </w:trPr>
        <w:tc>
          <w:tcPr>
            <w:tcW w:w="0" w:type="auto"/>
            <w:tcMar>
              <w:top w:w="75" w:type="dxa"/>
              <w:left w:w="225" w:type="dxa"/>
              <w:bottom w:w="75" w:type="dxa"/>
              <w:right w:w="0" w:type="dxa"/>
            </w:tcMar>
            <w:hideMark/>
          </w:tcPr>
          <w:p w14:paraId="13A0CFDB"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1B52C9B8"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Quantitative methods</w:t>
            </w:r>
          </w:p>
        </w:tc>
        <w:tc>
          <w:tcPr>
            <w:tcW w:w="0" w:type="auto"/>
            <w:tcMar>
              <w:top w:w="75" w:type="dxa"/>
              <w:left w:w="225" w:type="dxa"/>
              <w:bottom w:w="75" w:type="dxa"/>
              <w:right w:w="0" w:type="dxa"/>
            </w:tcMar>
            <w:hideMark/>
          </w:tcPr>
          <w:p w14:paraId="5211646B"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Quantitative research is expressed in numbers and graphs. It is used to test or confirm theories and assumptions. Common quantitative methods include experiments, observations recorded as numbers, and surveys with closed-ended questions.</w:t>
            </w:r>
          </w:p>
        </w:tc>
      </w:tr>
      <w:tr w:rsidR="007D2915" w:rsidRPr="004338AA" w14:paraId="4E645CBF" w14:textId="77777777" w:rsidTr="000824E5">
        <w:trPr>
          <w:trHeight w:val="750"/>
          <w:tblCellSpacing w:w="0" w:type="dxa"/>
        </w:trPr>
        <w:tc>
          <w:tcPr>
            <w:tcW w:w="0" w:type="auto"/>
            <w:tcMar>
              <w:top w:w="75" w:type="dxa"/>
              <w:left w:w="225" w:type="dxa"/>
              <w:bottom w:w="75" w:type="dxa"/>
              <w:right w:w="0" w:type="dxa"/>
            </w:tcMar>
            <w:hideMark/>
          </w:tcPr>
          <w:p w14:paraId="2456CBA1"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Mar>
              <w:top w:w="75" w:type="dxa"/>
              <w:left w:w="225" w:type="dxa"/>
              <w:bottom w:w="75" w:type="dxa"/>
              <w:right w:w="0" w:type="dxa"/>
            </w:tcMar>
            <w:hideMark/>
          </w:tcPr>
          <w:p w14:paraId="30CEB822"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Qualitative analysis</w:t>
            </w:r>
          </w:p>
        </w:tc>
        <w:tc>
          <w:tcPr>
            <w:tcW w:w="0" w:type="auto"/>
            <w:tcMar>
              <w:top w:w="75" w:type="dxa"/>
              <w:left w:w="225" w:type="dxa"/>
              <w:bottom w:w="75" w:type="dxa"/>
              <w:right w:w="0" w:type="dxa"/>
            </w:tcMar>
            <w:hideMark/>
          </w:tcPr>
          <w:p w14:paraId="057AADA6"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Qualitative data consist of text, images, or videos instead of numbers. Content analysis, thematic analysis, and discourse analysis are the common approaches used to analyze these types of data.</w:t>
            </w:r>
          </w:p>
        </w:tc>
      </w:tr>
      <w:tr w:rsidR="007D2915" w:rsidRPr="004338AA" w14:paraId="3AA46CE3" w14:textId="77777777" w:rsidTr="000824E5">
        <w:trPr>
          <w:trHeight w:val="779"/>
          <w:tblCellSpacing w:w="0" w:type="dxa"/>
        </w:trPr>
        <w:tc>
          <w:tcPr>
            <w:tcW w:w="0" w:type="auto"/>
            <w:tcBorders>
              <w:bottom w:val="single" w:sz="18" w:space="0" w:color="auto"/>
            </w:tcBorders>
            <w:tcMar>
              <w:top w:w="75" w:type="dxa"/>
              <w:left w:w="225" w:type="dxa"/>
              <w:bottom w:w="75" w:type="dxa"/>
              <w:right w:w="0" w:type="dxa"/>
            </w:tcMar>
            <w:hideMark/>
          </w:tcPr>
          <w:p w14:paraId="7B46E200"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p>
        </w:tc>
        <w:tc>
          <w:tcPr>
            <w:tcW w:w="0" w:type="auto"/>
            <w:tcBorders>
              <w:bottom w:val="single" w:sz="18" w:space="0" w:color="auto"/>
            </w:tcBorders>
            <w:tcMar>
              <w:top w:w="75" w:type="dxa"/>
              <w:left w:w="225" w:type="dxa"/>
              <w:bottom w:w="75" w:type="dxa"/>
              <w:right w:w="0" w:type="dxa"/>
            </w:tcMar>
            <w:hideMark/>
          </w:tcPr>
          <w:p w14:paraId="6959194D"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Quantitative analysis</w:t>
            </w:r>
          </w:p>
        </w:tc>
        <w:tc>
          <w:tcPr>
            <w:tcW w:w="0" w:type="auto"/>
            <w:tcBorders>
              <w:bottom w:val="single" w:sz="18" w:space="0" w:color="auto"/>
            </w:tcBorders>
            <w:tcMar>
              <w:top w:w="75" w:type="dxa"/>
              <w:left w:w="225" w:type="dxa"/>
              <w:bottom w:w="75" w:type="dxa"/>
              <w:right w:w="0" w:type="dxa"/>
            </w:tcMar>
            <w:hideMark/>
          </w:tcPr>
          <w:p w14:paraId="1A2C9031" w14:textId="77777777" w:rsidR="007D2915" w:rsidRPr="004338AA" w:rsidRDefault="007D2915" w:rsidP="000824E5">
            <w:pPr>
              <w:kinsoku w:val="0"/>
              <w:overflowPunct w:val="0"/>
              <w:autoSpaceDE w:val="0"/>
              <w:autoSpaceDN w:val="0"/>
              <w:adjustRightInd w:val="0"/>
              <w:spacing w:before="44" w:line="360" w:lineRule="auto"/>
              <w:rPr>
                <w:color w:val="414042"/>
                <w:w w:val="105"/>
                <w:sz w:val="18"/>
                <w:szCs w:val="18"/>
              </w:rPr>
            </w:pPr>
            <w:r w:rsidRPr="004338AA">
              <w:rPr>
                <w:color w:val="414042"/>
                <w:w w:val="105"/>
                <w:sz w:val="18"/>
                <w:szCs w:val="18"/>
              </w:rPr>
              <w:t>Quantitative data are based on numbers. Simple math or more advanced statistical analysis is used to discover commonalities or patterns in the data.</w:t>
            </w:r>
          </w:p>
        </w:tc>
      </w:tr>
    </w:tbl>
    <w:p w14:paraId="50F20613" w14:textId="77777777" w:rsidR="007D2915" w:rsidRDefault="007D2915" w:rsidP="007D2915">
      <w:pPr>
        <w:spacing w:line="360" w:lineRule="auto"/>
        <w:rPr>
          <w:lang w:val="en-US"/>
        </w:rPr>
      </w:pPr>
    </w:p>
    <w:p w14:paraId="5B602EC4" w14:textId="77777777" w:rsidR="007D2915" w:rsidRPr="007D2915" w:rsidRDefault="007D2915">
      <w:pPr>
        <w:rPr>
          <w:lang w:val="en-US"/>
        </w:rPr>
        <w:sectPr w:rsidR="007D2915" w:rsidRPr="007D2915" w:rsidSect="007D2915">
          <w:pgSz w:w="12240" w:h="15840"/>
          <w:pgMar w:top="1440" w:right="1440" w:bottom="1440" w:left="1440" w:header="708" w:footer="708" w:gutter="0"/>
          <w:cols w:space="708"/>
          <w:docGrid w:linePitch="360"/>
        </w:sectPr>
      </w:pPr>
    </w:p>
    <w:p w14:paraId="23838B13" w14:textId="024F7797" w:rsidR="007D2915" w:rsidRPr="00BD11D4"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027C8B">
        <w:rPr>
          <w:b/>
          <w:bCs/>
          <w:color w:val="191140"/>
          <w:w w:val="105"/>
          <w:sz w:val="17"/>
          <w:szCs w:val="17"/>
          <w:lang w:val="en-GB"/>
        </w:rPr>
        <w:lastRenderedPageBreak/>
        <w:t>Table 4. Themes, subthemes, and evaluation indicators of the intervention outputs of the digital patient experience.</w:t>
      </w:r>
    </w:p>
    <w:tbl>
      <w:tblPr>
        <w:tblW w:w="13892" w:type="dxa"/>
        <w:tblCellSpacing w:w="0" w:type="dxa"/>
        <w:tblCellMar>
          <w:top w:w="100" w:type="dxa"/>
          <w:left w:w="100" w:type="dxa"/>
          <w:bottom w:w="100" w:type="dxa"/>
          <w:right w:w="100" w:type="dxa"/>
        </w:tblCellMar>
        <w:tblLook w:val="04A0" w:firstRow="1" w:lastRow="0" w:firstColumn="1" w:lastColumn="0" w:noHBand="0" w:noVBand="1"/>
      </w:tblPr>
      <w:tblGrid>
        <w:gridCol w:w="232"/>
        <w:gridCol w:w="1294"/>
        <w:gridCol w:w="1039"/>
        <w:gridCol w:w="4158"/>
        <w:gridCol w:w="7169"/>
      </w:tblGrid>
      <w:tr w:rsidR="007D2915" w:rsidRPr="000911C7" w14:paraId="71B32D0B" w14:textId="77777777" w:rsidTr="000824E5">
        <w:trPr>
          <w:trHeight w:val="509"/>
          <w:tblHeader/>
          <w:tblCellSpacing w:w="0" w:type="dxa"/>
        </w:trPr>
        <w:tc>
          <w:tcPr>
            <w:tcW w:w="1443" w:type="dxa"/>
            <w:gridSpan w:val="2"/>
            <w:tcBorders>
              <w:top w:val="single" w:sz="18" w:space="0" w:color="auto"/>
              <w:bottom w:val="single" w:sz="4" w:space="0" w:color="auto"/>
            </w:tcBorders>
            <w:shd w:val="clear" w:color="auto" w:fill="F3F1ED"/>
            <w:tcMar>
              <w:top w:w="75" w:type="dxa"/>
              <w:left w:w="225" w:type="dxa"/>
              <w:bottom w:w="75" w:type="dxa"/>
              <w:right w:w="0" w:type="dxa"/>
            </w:tcMar>
            <w:hideMark/>
          </w:tcPr>
          <w:p w14:paraId="087B1054" w14:textId="77777777" w:rsidR="007D2915" w:rsidRPr="00667F0B" w:rsidRDefault="007D2915" w:rsidP="000824E5">
            <w:pPr>
              <w:kinsoku w:val="0"/>
              <w:overflowPunct w:val="0"/>
              <w:autoSpaceDE w:val="0"/>
              <w:autoSpaceDN w:val="0"/>
              <w:adjustRightInd w:val="0"/>
              <w:spacing w:line="360" w:lineRule="auto"/>
              <w:rPr>
                <w:b/>
                <w:bCs/>
                <w:color w:val="414042"/>
                <w:w w:val="105"/>
                <w:sz w:val="18"/>
                <w:szCs w:val="18"/>
              </w:rPr>
            </w:pPr>
            <w:r w:rsidRPr="00667F0B">
              <w:rPr>
                <w:b/>
                <w:bCs/>
                <w:color w:val="414042"/>
                <w:w w:val="105"/>
                <w:sz w:val="18"/>
                <w:szCs w:val="18"/>
              </w:rPr>
              <w:t>Themes and subthemes</w:t>
            </w:r>
          </w:p>
        </w:tc>
        <w:tc>
          <w:tcPr>
            <w:tcW w:w="1041" w:type="dxa"/>
            <w:tcBorders>
              <w:top w:val="single" w:sz="18" w:space="0" w:color="auto"/>
              <w:bottom w:val="single" w:sz="4" w:space="0" w:color="auto"/>
            </w:tcBorders>
            <w:shd w:val="clear" w:color="auto" w:fill="F3F1ED"/>
            <w:tcMar>
              <w:top w:w="75" w:type="dxa"/>
              <w:left w:w="225" w:type="dxa"/>
              <w:bottom w:w="75" w:type="dxa"/>
              <w:right w:w="0" w:type="dxa"/>
            </w:tcMar>
            <w:hideMark/>
          </w:tcPr>
          <w:p w14:paraId="742E1FC2" w14:textId="77777777" w:rsidR="007D2915" w:rsidRPr="00667F0B" w:rsidRDefault="007D2915" w:rsidP="000824E5">
            <w:pPr>
              <w:kinsoku w:val="0"/>
              <w:overflowPunct w:val="0"/>
              <w:autoSpaceDE w:val="0"/>
              <w:autoSpaceDN w:val="0"/>
              <w:adjustRightInd w:val="0"/>
              <w:spacing w:line="360" w:lineRule="auto"/>
              <w:rPr>
                <w:b/>
                <w:bCs/>
                <w:color w:val="414042"/>
                <w:w w:val="105"/>
                <w:sz w:val="18"/>
                <w:szCs w:val="18"/>
              </w:rPr>
            </w:pPr>
            <w:r w:rsidRPr="00667F0B">
              <w:rPr>
                <w:b/>
                <w:bCs/>
                <w:color w:val="414042"/>
                <w:w w:val="105"/>
                <w:sz w:val="18"/>
                <w:szCs w:val="18"/>
              </w:rPr>
              <w:t>Studies (n=45), n (%)</w:t>
            </w:r>
          </w:p>
        </w:tc>
        <w:tc>
          <w:tcPr>
            <w:tcW w:w="4179" w:type="dxa"/>
            <w:tcBorders>
              <w:top w:val="single" w:sz="18" w:space="0" w:color="auto"/>
              <w:bottom w:val="single" w:sz="4" w:space="0" w:color="auto"/>
            </w:tcBorders>
            <w:shd w:val="clear" w:color="auto" w:fill="F3F1ED"/>
            <w:tcMar>
              <w:top w:w="75" w:type="dxa"/>
              <w:left w:w="225" w:type="dxa"/>
              <w:bottom w:w="75" w:type="dxa"/>
              <w:right w:w="0" w:type="dxa"/>
            </w:tcMar>
            <w:hideMark/>
          </w:tcPr>
          <w:p w14:paraId="28854CFD" w14:textId="77777777" w:rsidR="007D2915" w:rsidRPr="00667F0B" w:rsidRDefault="007D2915" w:rsidP="000824E5">
            <w:pPr>
              <w:kinsoku w:val="0"/>
              <w:overflowPunct w:val="0"/>
              <w:autoSpaceDE w:val="0"/>
              <w:autoSpaceDN w:val="0"/>
              <w:adjustRightInd w:val="0"/>
              <w:spacing w:line="360" w:lineRule="auto"/>
              <w:rPr>
                <w:b/>
                <w:bCs/>
                <w:color w:val="414042"/>
                <w:w w:val="105"/>
                <w:sz w:val="18"/>
                <w:szCs w:val="18"/>
              </w:rPr>
            </w:pPr>
            <w:r w:rsidRPr="00667F0B">
              <w:rPr>
                <w:b/>
                <w:bCs/>
                <w:color w:val="414042"/>
                <w:w w:val="105"/>
                <w:sz w:val="18"/>
                <w:szCs w:val="18"/>
              </w:rPr>
              <w:t>Evaluation indicators</w:t>
            </w:r>
          </w:p>
        </w:tc>
        <w:tc>
          <w:tcPr>
            <w:tcW w:w="7229" w:type="dxa"/>
            <w:tcBorders>
              <w:top w:val="single" w:sz="18" w:space="0" w:color="auto"/>
              <w:bottom w:val="single" w:sz="4" w:space="0" w:color="auto"/>
            </w:tcBorders>
            <w:shd w:val="clear" w:color="auto" w:fill="F3F1ED"/>
            <w:tcMar>
              <w:top w:w="75" w:type="dxa"/>
              <w:left w:w="225" w:type="dxa"/>
              <w:bottom w:w="75" w:type="dxa"/>
              <w:right w:w="0" w:type="dxa"/>
            </w:tcMar>
            <w:hideMark/>
          </w:tcPr>
          <w:p w14:paraId="1CE754F6" w14:textId="77777777" w:rsidR="007D2915" w:rsidRPr="00667F0B" w:rsidRDefault="007D2915" w:rsidP="000824E5">
            <w:pPr>
              <w:kinsoku w:val="0"/>
              <w:overflowPunct w:val="0"/>
              <w:autoSpaceDE w:val="0"/>
              <w:autoSpaceDN w:val="0"/>
              <w:adjustRightInd w:val="0"/>
              <w:spacing w:line="360" w:lineRule="auto"/>
              <w:rPr>
                <w:b/>
                <w:bCs/>
                <w:color w:val="414042"/>
                <w:w w:val="105"/>
                <w:sz w:val="18"/>
                <w:szCs w:val="18"/>
              </w:rPr>
            </w:pPr>
            <w:r w:rsidRPr="00667F0B">
              <w:rPr>
                <w:b/>
                <w:bCs/>
                <w:color w:val="414042"/>
                <w:w w:val="105"/>
                <w:sz w:val="18"/>
                <w:szCs w:val="18"/>
              </w:rPr>
              <w:t>References</w:t>
            </w:r>
          </w:p>
        </w:tc>
      </w:tr>
      <w:tr w:rsidR="007D2915" w:rsidRPr="00667F0B" w14:paraId="39D2FD3A" w14:textId="77777777" w:rsidTr="000824E5">
        <w:trPr>
          <w:trHeight w:val="212"/>
          <w:tblCellSpacing w:w="0" w:type="dxa"/>
        </w:trPr>
        <w:tc>
          <w:tcPr>
            <w:tcW w:w="13892" w:type="dxa"/>
            <w:gridSpan w:val="5"/>
            <w:tcBorders>
              <w:bottom w:val="dotted" w:sz="4" w:space="0" w:color="auto"/>
            </w:tcBorders>
            <w:tcMar>
              <w:top w:w="75" w:type="dxa"/>
              <w:left w:w="225" w:type="dxa"/>
              <w:bottom w:w="75" w:type="dxa"/>
              <w:right w:w="0" w:type="dxa"/>
            </w:tcMar>
            <w:hideMark/>
          </w:tcPr>
          <w:p w14:paraId="01D3EA5F" w14:textId="77777777" w:rsidR="007D2915" w:rsidRPr="00667F0B" w:rsidRDefault="007D2915" w:rsidP="000824E5">
            <w:pPr>
              <w:kinsoku w:val="0"/>
              <w:overflowPunct w:val="0"/>
              <w:autoSpaceDE w:val="0"/>
              <w:autoSpaceDN w:val="0"/>
              <w:adjustRightInd w:val="0"/>
              <w:spacing w:line="360" w:lineRule="auto"/>
              <w:rPr>
                <w:b/>
                <w:bCs/>
                <w:color w:val="414042"/>
                <w:w w:val="105"/>
                <w:sz w:val="18"/>
                <w:szCs w:val="18"/>
              </w:rPr>
            </w:pPr>
            <w:r w:rsidRPr="00667F0B">
              <w:rPr>
                <w:b/>
                <w:bCs/>
                <w:color w:val="414042"/>
                <w:w w:val="105"/>
                <w:sz w:val="18"/>
                <w:szCs w:val="18"/>
              </w:rPr>
              <w:t>Functionality (n=36, 80%)</w:t>
            </w:r>
          </w:p>
        </w:tc>
      </w:tr>
      <w:tr w:rsidR="007D2915" w:rsidRPr="00667F0B" w14:paraId="0F7E57A5" w14:textId="77777777" w:rsidTr="000824E5">
        <w:trPr>
          <w:trHeight w:val="1104"/>
          <w:tblCellSpacing w:w="0" w:type="dxa"/>
        </w:trPr>
        <w:tc>
          <w:tcPr>
            <w:tcW w:w="0" w:type="auto"/>
            <w:tcMar>
              <w:top w:w="75" w:type="dxa"/>
              <w:left w:w="225" w:type="dxa"/>
              <w:bottom w:w="75" w:type="dxa"/>
              <w:right w:w="0" w:type="dxa"/>
            </w:tcMar>
            <w:hideMark/>
          </w:tcPr>
          <w:p w14:paraId="6E49752F"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Mar>
              <w:top w:w="75" w:type="dxa"/>
              <w:left w:w="225" w:type="dxa"/>
              <w:bottom w:w="75" w:type="dxa"/>
              <w:right w:w="0" w:type="dxa"/>
            </w:tcMar>
            <w:hideMark/>
          </w:tcPr>
          <w:p w14:paraId="13217820"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Intended values</w:t>
            </w:r>
          </w:p>
        </w:tc>
        <w:tc>
          <w:tcPr>
            <w:tcW w:w="1041" w:type="dxa"/>
            <w:tcMar>
              <w:top w:w="75" w:type="dxa"/>
              <w:left w:w="225" w:type="dxa"/>
              <w:bottom w:w="75" w:type="dxa"/>
              <w:right w:w="0" w:type="dxa"/>
            </w:tcMar>
            <w:hideMark/>
          </w:tcPr>
          <w:p w14:paraId="060A1468"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21 (47)</w:t>
            </w:r>
          </w:p>
        </w:tc>
        <w:tc>
          <w:tcPr>
            <w:tcW w:w="4179" w:type="dxa"/>
            <w:tcMar>
              <w:top w:w="75" w:type="dxa"/>
              <w:left w:w="225" w:type="dxa"/>
              <w:bottom w:w="75" w:type="dxa"/>
              <w:right w:w="0" w:type="dxa"/>
            </w:tcMar>
            <w:hideMark/>
          </w:tcPr>
          <w:p w14:paraId="4BBD96C6"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Ability to either change or maintain the user’s health state in a beneficial way: support self-management, shared decision-making, trigger actions, and track and respond to changes</w:t>
            </w:r>
          </w:p>
          <w:p w14:paraId="434DFE39"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Ability to collect clinical metrics: the number of monitored variables and the frequency, accuracy, concordance, timeliness, and visibility of monitoring</w:t>
            </w:r>
          </w:p>
        </w:tc>
        <w:tc>
          <w:tcPr>
            <w:tcW w:w="7229" w:type="dxa"/>
            <w:tcMar>
              <w:top w:w="75" w:type="dxa"/>
              <w:left w:w="225" w:type="dxa"/>
              <w:bottom w:w="75" w:type="dxa"/>
              <w:right w:w="0" w:type="dxa"/>
            </w:tcMar>
            <w:hideMark/>
          </w:tcPr>
          <w:p w14:paraId="221EB7CF"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fldChar w:fldCharType="begin">
                <w:fldData xml:space="preserve">PEVuZE5vdGU+PENpdGU+PEF1dGhvcj5GaXJ0aDwvQXV0aG9yPjxZZWFyPjIwMTU8L1llYXI+PFJl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PEVuZE5vdGU+PENpdGU+PEF1dGhvcj5GaXJ0aDwvQXV0aG9yPjxZZWFyPjIwMTU8L1llYXI+PFJl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A8674E">
              <w:rPr>
                <w:bCs/>
                <w:noProof/>
                <w:color w:val="414042"/>
                <w:w w:val="105"/>
                <w:sz w:val="18"/>
                <w:szCs w:val="18"/>
                <w:lang w:val="nl-NL"/>
              </w:rPr>
              <w:t>(Baumel et al., 2017; Harman Chaudhry et al., 2021; Kei Long Cheung et al., 2019; M. F. De La Cruz Monroy &amp; A. Mosahebi, 2019; Jacqueline Susan Feather et al., 2016; Joseph Firth &amp; John Torous, 2015; Greenhalgh &amp; Shaw, 2017; Ingemann et al., 2020; Sakib Jalil et al., 2015; Emily G Lattie et al., 2019; Christopher Lemon et al., 2020; A.-C. L. Leonardsen et al., 2020; Clare Liddy et al., 2016; Guillermo Molina-Recio et al., 2020; O’Keefe et al., 2021; Kristin L Rising et al., 2018; Helen Slater et al., 2017; Søgaard Neilsen &amp; Wilson, 2019; Rachael C Walker et al., 2019; Yanxia Wei et al., 2020; Linda MP Wesselman et al., 2019)</w:t>
            </w:r>
            <w:r w:rsidRPr="00667F0B">
              <w:rPr>
                <w:color w:val="414042"/>
                <w:w w:val="105"/>
                <w:sz w:val="18"/>
                <w:szCs w:val="18"/>
              </w:rPr>
              <w:fldChar w:fldCharType="end"/>
            </w:r>
          </w:p>
        </w:tc>
      </w:tr>
      <w:tr w:rsidR="007D2915" w:rsidRPr="00667F0B" w14:paraId="7703C7FA" w14:textId="77777777" w:rsidTr="000824E5">
        <w:trPr>
          <w:trHeight w:val="1656"/>
          <w:tblCellSpacing w:w="0" w:type="dxa"/>
        </w:trPr>
        <w:tc>
          <w:tcPr>
            <w:tcW w:w="0" w:type="auto"/>
            <w:tcMar>
              <w:top w:w="75" w:type="dxa"/>
              <w:left w:w="225" w:type="dxa"/>
              <w:bottom w:w="75" w:type="dxa"/>
              <w:right w:w="0" w:type="dxa"/>
            </w:tcMar>
            <w:hideMark/>
          </w:tcPr>
          <w:p w14:paraId="7CF50771"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Mar>
              <w:top w:w="75" w:type="dxa"/>
              <w:left w:w="225" w:type="dxa"/>
              <w:bottom w:w="75" w:type="dxa"/>
              <w:right w:w="0" w:type="dxa"/>
            </w:tcMar>
            <w:hideMark/>
          </w:tcPr>
          <w:p w14:paraId="5F2B6439"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Content and information</w:t>
            </w:r>
          </w:p>
        </w:tc>
        <w:tc>
          <w:tcPr>
            <w:tcW w:w="1041" w:type="dxa"/>
            <w:tcMar>
              <w:top w:w="75" w:type="dxa"/>
              <w:left w:w="225" w:type="dxa"/>
              <w:bottom w:w="75" w:type="dxa"/>
              <w:right w:w="0" w:type="dxa"/>
            </w:tcMar>
            <w:hideMark/>
          </w:tcPr>
          <w:p w14:paraId="1EB0C762"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20 (44)</w:t>
            </w:r>
          </w:p>
        </w:tc>
        <w:tc>
          <w:tcPr>
            <w:tcW w:w="4179" w:type="dxa"/>
            <w:tcMar>
              <w:top w:w="75" w:type="dxa"/>
              <w:left w:w="225" w:type="dxa"/>
              <w:bottom w:w="75" w:type="dxa"/>
              <w:right w:w="0" w:type="dxa"/>
            </w:tcMar>
            <w:hideMark/>
          </w:tcPr>
          <w:p w14:paraId="7EDDCAEC"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Quality of the content: evidence based, tailored, relevance, practicality, consistency, and clarity</w:t>
            </w:r>
          </w:p>
          <w:p w14:paraId="1DBEB526"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Amount of the information: comprehensible, completeness, glanceability (understandability), and conciseness</w:t>
            </w:r>
          </w:p>
          <w:p w14:paraId="38383E8F"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Language of the information: simple nontechnical language; actionable message; and a nonauthoritarian, friendly, and nonjudgmental tone of voice</w:t>
            </w:r>
          </w:p>
        </w:tc>
        <w:tc>
          <w:tcPr>
            <w:tcW w:w="7229" w:type="dxa"/>
            <w:tcMar>
              <w:top w:w="75" w:type="dxa"/>
              <w:left w:w="225" w:type="dxa"/>
              <w:bottom w:w="75" w:type="dxa"/>
              <w:right w:w="0" w:type="dxa"/>
            </w:tcMar>
            <w:hideMark/>
          </w:tcPr>
          <w:p w14:paraId="60C4BFED"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fldChar w:fldCharType="begin">
                <w:fldData xml:space="preserve">PEVuZE5vdGU+PENpdGU+PEF1dGhvcj5LdWlqcGVyczwvQXV0aG9yPjxZZWFyPjIwMTM8L1llYXI+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cj5CcmlnZGVuPC9BdXRob3I+PFllYXI+MjAyMDwvWWVhcj48UmVjTnVtPjMwPC9SZWNOdW0+PHJl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</w:fldData>
              </w:fldChar>
            </w:r>
            <w:r w:rsidRPr="00A8674E">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PEVuZE5vdGU+PENpdGU+PEF1dGhvcj5LdWlqcGVyczwvQXV0aG9yPjxZZWFyPjIwMTM8L1llYXI+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cj5CcmlnZGVuPC9BdXRob3I+PFllYXI+MjAyMDwvWWVhcj48UmVjTnVtPjMwPC9SZWNOdW0+PHJl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</w:fldData>
              </w:fldChar>
            </w:r>
            <w:r w:rsidRPr="00A8674E">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A8674E">
              <w:rPr>
                <w:bCs/>
                <w:noProof/>
                <w:color w:val="414042"/>
                <w:w w:val="105"/>
                <w:sz w:val="18"/>
                <w:szCs w:val="18"/>
              </w:rPr>
              <w:t>(Ames et al., 2019; Baumel et al., 2017; Amberly Brigden et al., 2020; Kei Long Cheung et al., 2019; M. F. De La Cruz Monroy &amp; A. Mosahebi, 2019; Lauren Jones &amp; Carol Grech, 2016; Kuijpers et al., 2013; Christopher Lemon et al., 2020; Siew Lim et al., 2019; Guillermo Molina-Recio et al., 2020; Deborah Morrison et al., 2014; Ramya Sita Palacholla et al., 2019; Esther Rincon et al., 2017; Dawn K Sakaguchi-Tang et al., 2017; Helen Slater et al., 2017; Søgaard Neilsen &amp; Wilson, 2019; Simen A Steindal et al., 2020; Randi Stokke, 2016; Yanxia Wei et al., 2020; Linda MP Wesselman et al., 2019)</w:t>
            </w:r>
            <w:r w:rsidRPr="00667F0B">
              <w:rPr>
                <w:color w:val="414042"/>
                <w:w w:val="105"/>
                <w:sz w:val="18"/>
                <w:szCs w:val="18"/>
              </w:rPr>
              <w:fldChar w:fldCharType="end"/>
            </w:r>
          </w:p>
        </w:tc>
      </w:tr>
      <w:tr w:rsidR="007D2915" w:rsidRPr="00667F0B" w14:paraId="07C0DC3B" w14:textId="77777777" w:rsidTr="000824E5">
        <w:trPr>
          <w:trHeight w:val="1656"/>
          <w:tblCellSpacing w:w="0" w:type="dxa"/>
        </w:trPr>
        <w:tc>
          <w:tcPr>
            <w:tcW w:w="0" w:type="auto"/>
            <w:tcMar>
              <w:top w:w="75" w:type="dxa"/>
              <w:left w:w="225" w:type="dxa"/>
              <w:bottom w:w="75" w:type="dxa"/>
              <w:right w:w="0" w:type="dxa"/>
            </w:tcMar>
            <w:hideMark/>
          </w:tcPr>
          <w:p w14:paraId="671BBCB3"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Mar>
              <w:top w:w="75" w:type="dxa"/>
              <w:left w:w="225" w:type="dxa"/>
              <w:bottom w:w="75" w:type="dxa"/>
              <w:right w:w="0" w:type="dxa"/>
            </w:tcMar>
            <w:hideMark/>
          </w:tcPr>
          <w:p w14:paraId="2E231B09"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Intervention features</w:t>
            </w:r>
          </w:p>
        </w:tc>
        <w:tc>
          <w:tcPr>
            <w:tcW w:w="1041" w:type="dxa"/>
            <w:tcMar>
              <w:top w:w="75" w:type="dxa"/>
              <w:left w:w="225" w:type="dxa"/>
              <w:bottom w:w="75" w:type="dxa"/>
              <w:right w:w="0" w:type="dxa"/>
            </w:tcMar>
            <w:hideMark/>
          </w:tcPr>
          <w:p w14:paraId="13D0F35A"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20 (44)</w:t>
            </w:r>
          </w:p>
        </w:tc>
        <w:tc>
          <w:tcPr>
            <w:tcW w:w="4179" w:type="dxa"/>
            <w:tcMar>
              <w:top w:w="75" w:type="dxa"/>
              <w:left w:w="225" w:type="dxa"/>
              <w:bottom w:w="75" w:type="dxa"/>
              <w:right w:w="0" w:type="dxa"/>
            </w:tcMar>
            <w:hideMark/>
          </w:tcPr>
          <w:p w14:paraId="52147752"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Appropriate features that meet the intended values: activity planning, activity scheduling, activity tracking, diary, alerts, journal, feedback, and reminders</w:t>
            </w:r>
          </w:p>
          <w:p w14:paraId="76326465"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Degree of setup, maintenance, and training: ready to use, initial training, and ongoing education</w:t>
            </w:r>
          </w:p>
          <w:p w14:paraId="06426E35"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Channel or mode of delivery: phone calls, social media, mobile apps, web, video, devices, and wearable kit</w:t>
            </w:r>
          </w:p>
        </w:tc>
        <w:tc>
          <w:tcPr>
            <w:tcW w:w="7229" w:type="dxa"/>
            <w:tcMar>
              <w:top w:w="75" w:type="dxa"/>
              <w:left w:w="225" w:type="dxa"/>
              <w:bottom w:w="75" w:type="dxa"/>
              <w:right w:w="0" w:type="dxa"/>
            </w:tcMar>
            <w:hideMark/>
          </w:tcPr>
          <w:p w14:paraId="3D8A8FF1"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fldChar w:fldCharType="begin">
                <w:fldData xml:space="preserve">PEVuZE5vdGU+PENpdGU+PEF1dGhvcj5KYWxpbDwvQXV0aG9yPjxZZWFyPjIwMTU8L1llYXI+PFJl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PEVuZE5vdGU+PENpdGU+PEF1dGhvcj5KYWxpbDwvQXV0aG9yPjxZZWFyPjIwMTU8L1llYXI+PFJl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A8674E">
              <w:rPr>
                <w:bCs/>
                <w:noProof/>
                <w:color w:val="414042"/>
                <w:w w:val="105"/>
                <w:sz w:val="18"/>
                <w:szCs w:val="18"/>
                <w:lang w:val="nl-NL"/>
              </w:rPr>
              <w:t>(Ames et al., 2019; Baumel et al., 2017; Wonchan Choi et al., 2020; M. F. De La Cruz Monroy &amp; A. Mosahebi, 2019; Jacqueline Susan Feather et al., 2016; Sakib Jalil et al., 2015; Lauren Jones &amp; Carol Grech, 2016; Christopher Lemon et al., 2020; A.-C. L. Leonardsen et al., 2020; Siew Lim et al., 2019; Guillermo Molina-Recio et al., 2020; O’Keefe et al., 2021; Ramya Sita Palacholla et al., 2019; Esther Rincon et al., 2017; Dawn K Sakaguchi-Tang et al., 2017; Helen Slater et al., 2017; Søgaard Neilsen &amp; Wilson, 2019; Yanxia Wei et al., 2020; Werder, 2015; Linda MP Wesselman et al., 2019)</w:t>
            </w:r>
            <w:r w:rsidRPr="00667F0B">
              <w:rPr>
                <w:color w:val="414042"/>
                <w:w w:val="105"/>
                <w:sz w:val="18"/>
                <w:szCs w:val="18"/>
              </w:rPr>
              <w:fldChar w:fldCharType="end"/>
            </w:r>
          </w:p>
        </w:tc>
      </w:tr>
      <w:tr w:rsidR="007D2915" w:rsidRPr="00667F0B" w14:paraId="43BD4ED2" w14:textId="77777777" w:rsidTr="000824E5">
        <w:trPr>
          <w:trHeight w:val="552"/>
          <w:tblCellSpacing w:w="0" w:type="dxa"/>
        </w:trPr>
        <w:tc>
          <w:tcPr>
            <w:tcW w:w="0" w:type="auto"/>
            <w:tcBorders>
              <w:bottom w:val="single" w:sz="4" w:space="0" w:color="auto"/>
            </w:tcBorders>
            <w:tcMar>
              <w:top w:w="75" w:type="dxa"/>
              <w:left w:w="225" w:type="dxa"/>
              <w:bottom w:w="75" w:type="dxa"/>
              <w:right w:w="0" w:type="dxa"/>
            </w:tcMar>
            <w:hideMark/>
          </w:tcPr>
          <w:p w14:paraId="0CCD8872"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Borders>
              <w:bottom w:val="single" w:sz="4" w:space="0" w:color="auto"/>
            </w:tcBorders>
            <w:tcMar>
              <w:top w:w="75" w:type="dxa"/>
              <w:left w:w="225" w:type="dxa"/>
              <w:bottom w:w="75" w:type="dxa"/>
              <w:right w:w="0" w:type="dxa"/>
            </w:tcMar>
            <w:hideMark/>
          </w:tcPr>
          <w:p w14:paraId="43F83C0E"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Theory-based interventions</w:t>
            </w:r>
          </w:p>
        </w:tc>
        <w:tc>
          <w:tcPr>
            <w:tcW w:w="1041" w:type="dxa"/>
            <w:tcBorders>
              <w:bottom w:val="single" w:sz="4" w:space="0" w:color="auto"/>
            </w:tcBorders>
            <w:tcMar>
              <w:top w:w="75" w:type="dxa"/>
              <w:left w:w="225" w:type="dxa"/>
              <w:bottom w:w="75" w:type="dxa"/>
              <w:right w:w="0" w:type="dxa"/>
            </w:tcMar>
            <w:hideMark/>
          </w:tcPr>
          <w:p w14:paraId="2524B93B"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11 (24)</w:t>
            </w:r>
          </w:p>
        </w:tc>
        <w:tc>
          <w:tcPr>
            <w:tcW w:w="4179" w:type="dxa"/>
            <w:tcBorders>
              <w:bottom w:val="single" w:sz="4" w:space="0" w:color="auto"/>
            </w:tcBorders>
            <w:tcMar>
              <w:top w:w="75" w:type="dxa"/>
              <w:left w:w="225" w:type="dxa"/>
              <w:bottom w:w="75" w:type="dxa"/>
              <w:right w:w="0" w:type="dxa"/>
            </w:tcMar>
            <w:hideMark/>
          </w:tcPr>
          <w:p w14:paraId="0CE2E59A" w14:textId="77777777" w:rsidR="007D2915" w:rsidRPr="000911C7"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Presence or absence of an underlying theoretical basis: behavior change theory, social presence, and a quality certification</w:t>
            </w:r>
          </w:p>
        </w:tc>
        <w:tc>
          <w:tcPr>
            <w:tcW w:w="7229" w:type="dxa"/>
            <w:tcBorders>
              <w:bottom w:val="single" w:sz="4" w:space="0" w:color="auto"/>
            </w:tcBorders>
            <w:tcMar>
              <w:top w:w="75" w:type="dxa"/>
              <w:left w:w="225" w:type="dxa"/>
              <w:bottom w:w="75" w:type="dxa"/>
              <w:right w:w="0" w:type="dxa"/>
            </w:tcMar>
            <w:hideMark/>
          </w:tcPr>
          <w:p w14:paraId="778EFE43"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fldChar w:fldCharType="begin">
                <w:fldData xml:space="preserve">PEVuZE5vdGU+PENpdGU+PEF1dGhvcj5Nb3JyaXNvbjwvQXV0aG9yPjxZZWFyPjIwMTQ8L1llYXI+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PEVuZE5vdGU+PENpdGU+PEF1dGhvcj5Nb3JyaXNvbjwvQXV0aG9yPjxZZWFyPjIwMTQ8L1llYXI+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A8674E">
              <w:rPr>
                <w:bCs/>
                <w:noProof/>
                <w:color w:val="414042"/>
                <w:w w:val="105"/>
                <w:sz w:val="18"/>
                <w:szCs w:val="18"/>
                <w:lang w:val="nl-NL"/>
              </w:rPr>
              <w:t>(Tina Lien Barken et al., 2019; Baumel et al., 2017; Amberly Brigden et al., 2020; Greenhalgh &amp; Shaw, 2017; Siew Lim et al., 2019; Deborah Morrison et al., 2014; Katherine Morton et al., 2017; Esther Rincon et al., 2017; Søgaard Neilsen &amp; Wilson, 2019; Simen A Steindal et al., 2020; Yanxia Wei et al., 2020)</w:t>
            </w:r>
            <w:r w:rsidRPr="00667F0B">
              <w:rPr>
                <w:color w:val="414042"/>
                <w:w w:val="105"/>
                <w:sz w:val="18"/>
                <w:szCs w:val="18"/>
              </w:rPr>
              <w:fldChar w:fldCharType="end"/>
            </w:r>
          </w:p>
        </w:tc>
      </w:tr>
      <w:tr w:rsidR="007D2915" w:rsidRPr="00667F0B" w14:paraId="3050E587" w14:textId="77777777" w:rsidTr="000824E5">
        <w:trPr>
          <w:trHeight w:val="212"/>
          <w:tblCellSpacing w:w="0" w:type="dxa"/>
        </w:trPr>
        <w:tc>
          <w:tcPr>
            <w:tcW w:w="13892" w:type="dxa"/>
            <w:gridSpan w:val="5"/>
            <w:tcBorders>
              <w:bottom w:val="dotted" w:sz="4" w:space="0" w:color="auto"/>
            </w:tcBorders>
            <w:tcMar>
              <w:top w:w="75" w:type="dxa"/>
              <w:left w:w="225" w:type="dxa"/>
              <w:bottom w:w="75" w:type="dxa"/>
              <w:right w:w="0" w:type="dxa"/>
            </w:tcMar>
            <w:hideMark/>
          </w:tcPr>
          <w:p w14:paraId="50859924" w14:textId="77777777" w:rsidR="007D2915" w:rsidRPr="00667F0B" w:rsidRDefault="007D2915" w:rsidP="000824E5">
            <w:pPr>
              <w:kinsoku w:val="0"/>
              <w:overflowPunct w:val="0"/>
              <w:autoSpaceDE w:val="0"/>
              <w:autoSpaceDN w:val="0"/>
              <w:adjustRightInd w:val="0"/>
              <w:spacing w:line="360" w:lineRule="auto"/>
              <w:rPr>
                <w:b/>
                <w:bCs/>
                <w:color w:val="414042"/>
                <w:w w:val="105"/>
                <w:sz w:val="18"/>
                <w:szCs w:val="18"/>
              </w:rPr>
            </w:pPr>
            <w:r w:rsidRPr="00667F0B">
              <w:rPr>
                <w:b/>
                <w:bCs/>
                <w:color w:val="414042"/>
                <w:w w:val="105"/>
                <w:sz w:val="18"/>
                <w:szCs w:val="18"/>
              </w:rPr>
              <w:t>Usability (n=26, 58%)</w:t>
            </w:r>
          </w:p>
        </w:tc>
      </w:tr>
      <w:tr w:rsidR="007D2915" w:rsidRPr="00667F0B" w14:paraId="41DAD19D" w14:textId="77777777" w:rsidTr="000824E5">
        <w:trPr>
          <w:trHeight w:val="1104"/>
          <w:tblCellSpacing w:w="0" w:type="dxa"/>
        </w:trPr>
        <w:tc>
          <w:tcPr>
            <w:tcW w:w="0" w:type="auto"/>
            <w:tcMar>
              <w:top w:w="75" w:type="dxa"/>
              <w:left w:w="225" w:type="dxa"/>
              <w:bottom w:w="75" w:type="dxa"/>
              <w:right w:w="0" w:type="dxa"/>
            </w:tcMar>
            <w:hideMark/>
          </w:tcPr>
          <w:p w14:paraId="2A8231A7"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Mar>
              <w:top w:w="75" w:type="dxa"/>
              <w:left w:w="225" w:type="dxa"/>
              <w:bottom w:w="75" w:type="dxa"/>
              <w:right w:w="0" w:type="dxa"/>
            </w:tcMar>
            <w:hideMark/>
          </w:tcPr>
          <w:p w14:paraId="5FB7A3B1"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Technology quality attributes</w:t>
            </w:r>
          </w:p>
        </w:tc>
        <w:tc>
          <w:tcPr>
            <w:tcW w:w="1041" w:type="dxa"/>
            <w:tcMar>
              <w:top w:w="75" w:type="dxa"/>
              <w:left w:w="225" w:type="dxa"/>
              <w:bottom w:w="75" w:type="dxa"/>
              <w:right w:w="0" w:type="dxa"/>
            </w:tcMar>
            <w:hideMark/>
          </w:tcPr>
          <w:p w14:paraId="230F96D8"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24 (53)</w:t>
            </w:r>
          </w:p>
        </w:tc>
        <w:tc>
          <w:tcPr>
            <w:tcW w:w="4179" w:type="dxa"/>
            <w:tcMar>
              <w:top w:w="75" w:type="dxa"/>
              <w:left w:w="225" w:type="dxa"/>
              <w:bottom w:w="75" w:type="dxa"/>
              <w:right w:w="0" w:type="dxa"/>
            </w:tcMar>
            <w:hideMark/>
          </w:tcPr>
          <w:p w14:paraId="281A9245"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Technology operability: the ease of use, learnability, memorability, readability, efficiency, system errors, product, or service</w:t>
            </w:r>
          </w:p>
          <w:p w14:paraId="1E6A2494"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 xml:space="preserve">Technology standards and specifications: interoperability, integration, scalability, </w:t>
            </w:r>
            <w:r w:rsidRPr="00667F0B">
              <w:rPr>
                <w:color w:val="414042"/>
                <w:w w:val="105"/>
                <w:sz w:val="18"/>
                <w:szCs w:val="18"/>
              </w:rPr>
              <w:lastRenderedPageBreak/>
              <w:t>ergonomics, connectivity, adaptability, flexibility, accuracy, and reliability</w:t>
            </w:r>
          </w:p>
        </w:tc>
        <w:tc>
          <w:tcPr>
            <w:tcW w:w="7229" w:type="dxa"/>
            <w:tcMar>
              <w:top w:w="75" w:type="dxa"/>
              <w:left w:w="225" w:type="dxa"/>
              <w:bottom w:w="75" w:type="dxa"/>
              <w:right w:w="0" w:type="dxa"/>
            </w:tcMar>
            <w:hideMark/>
          </w:tcPr>
          <w:p w14:paraId="690A0E7D"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lastRenderedPageBreak/>
              <w:fldChar w:fldCharType="begin">
                <w:fldData xml:space="preserve">PEVuZE5vdGU+PENpdGU+PEF1dGhvcj5NZW1vbjwvQXV0aG9yPjxZZWFyPjIwMTQ8L1llYXI+PFJl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=
</w:fldData>
              </w:fldChar>
            </w:r>
            <w:r w:rsidRPr="007D3EC3">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PEVuZE5vdGU+PENpdGU+PEF1dGhvcj5NZW1vbjwvQXV0aG9yPjxZZWFyPjIwMTQ8L1llYXI+PFJl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=
</w:fldData>
              </w:fldChar>
            </w:r>
            <w:r w:rsidRPr="007D3EC3">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7D3EC3">
              <w:rPr>
                <w:bCs/>
                <w:noProof/>
                <w:color w:val="414042"/>
                <w:w w:val="105"/>
                <w:sz w:val="18"/>
                <w:szCs w:val="18"/>
                <w:lang w:val="nl-NL"/>
              </w:rPr>
              <w:t xml:space="preserve">(Barello et al., 2016; Baumel et al., 2017; Amberly Brigden et al., 2020; Harman Chaudhry et al., 2021; Kei Long Cheung et al., 2019; Wonchan Choi et al., 2020; Jacqueline Susan Feather et al., 2016; Greenhalgh &amp; Shaw, 2017; Lauren Jones &amp; Carol Grech, 2016; Emily G Lattie et al., 2019; Christopher Lemon et al., 2020; A.-C. L. Leonardsen et al., 2020; Clare Liddy et al., 2016; Siew Lim et al., 2019; Mukhtiar Memon et al., 2014; Guillermo Molina-Recio et al., 2020; Ramya Sita Palacholla et al., </w:t>
            </w:r>
            <w:r w:rsidRPr="007D3EC3">
              <w:rPr>
                <w:bCs/>
                <w:noProof/>
                <w:color w:val="414042"/>
                <w:w w:val="105"/>
                <w:sz w:val="18"/>
                <w:szCs w:val="18"/>
                <w:lang w:val="nl-NL"/>
              </w:rPr>
              <w:lastRenderedPageBreak/>
              <w:t>2019; Dawn K Sakaguchi-Tang et al., 2017; Helen Slater et al., 2017; Simen A Steindal et al., 2020; Randi Stokke, 2016; Yanxia Wei et al., 2020; Linda MP Wesselman et al., 2019; Gaby Anne Wildenbos et al., 2018)</w:t>
            </w:r>
            <w:r w:rsidRPr="00667F0B">
              <w:rPr>
                <w:color w:val="414042"/>
                <w:w w:val="105"/>
                <w:sz w:val="18"/>
                <w:szCs w:val="18"/>
              </w:rPr>
              <w:fldChar w:fldCharType="end"/>
            </w:r>
          </w:p>
        </w:tc>
      </w:tr>
      <w:tr w:rsidR="007D2915" w:rsidRPr="00667F0B" w14:paraId="6CF643C8" w14:textId="77777777" w:rsidTr="000824E5">
        <w:trPr>
          <w:trHeight w:val="1104"/>
          <w:tblCellSpacing w:w="0" w:type="dxa"/>
        </w:trPr>
        <w:tc>
          <w:tcPr>
            <w:tcW w:w="0" w:type="auto"/>
            <w:tcBorders>
              <w:bottom w:val="single" w:sz="4" w:space="0" w:color="auto"/>
            </w:tcBorders>
            <w:tcMar>
              <w:top w:w="75" w:type="dxa"/>
              <w:left w:w="225" w:type="dxa"/>
              <w:bottom w:w="75" w:type="dxa"/>
              <w:right w:w="0" w:type="dxa"/>
            </w:tcMar>
            <w:hideMark/>
          </w:tcPr>
          <w:p w14:paraId="02A845B6"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Borders>
              <w:bottom w:val="single" w:sz="4" w:space="0" w:color="auto"/>
            </w:tcBorders>
            <w:tcMar>
              <w:top w:w="75" w:type="dxa"/>
              <w:left w:w="225" w:type="dxa"/>
              <w:bottom w:w="75" w:type="dxa"/>
              <w:right w:w="0" w:type="dxa"/>
            </w:tcMar>
            <w:hideMark/>
          </w:tcPr>
          <w:p w14:paraId="0C870A26"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Interaction design</w:t>
            </w:r>
          </w:p>
        </w:tc>
        <w:tc>
          <w:tcPr>
            <w:tcW w:w="1041" w:type="dxa"/>
            <w:tcBorders>
              <w:bottom w:val="single" w:sz="4" w:space="0" w:color="auto"/>
            </w:tcBorders>
            <w:tcMar>
              <w:top w:w="75" w:type="dxa"/>
              <w:left w:w="225" w:type="dxa"/>
              <w:bottom w:w="75" w:type="dxa"/>
              <w:right w:w="0" w:type="dxa"/>
            </w:tcMar>
            <w:hideMark/>
          </w:tcPr>
          <w:p w14:paraId="339CFBAC"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17 (38)</w:t>
            </w:r>
          </w:p>
        </w:tc>
        <w:tc>
          <w:tcPr>
            <w:tcW w:w="4179" w:type="dxa"/>
            <w:tcBorders>
              <w:bottom w:val="single" w:sz="4" w:space="0" w:color="auto"/>
            </w:tcBorders>
            <w:tcMar>
              <w:top w:w="75" w:type="dxa"/>
              <w:left w:w="225" w:type="dxa"/>
              <w:bottom w:w="75" w:type="dxa"/>
              <w:right w:w="0" w:type="dxa"/>
            </w:tcMar>
            <w:hideMark/>
          </w:tcPr>
          <w:p w14:paraId="286FB1DE"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Use of human-centered design methodologies during the development process: co-design, user-centered design, and inclusive design</w:t>
            </w:r>
          </w:p>
          <w:p w14:paraId="60076BAC"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Design quality of system architecture, layout, and interface: intuitive, interactive, personalized, and esthetic</w:t>
            </w:r>
          </w:p>
        </w:tc>
        <w:tc>
          <w:tcPr>
            <w:tcW w:w="7229" w:type="dxa"/>
            <w:tcBorders>
              <w:bottom w:val="single" w:sz="4" w:space="0" w:color="auto"/>
            </w:tcBorders>
            <w:tcMar>
              <w:top w:w="75" w:type="dxa"/>
              <w:left w:w="225" w:type="dxa"/>
              <w:bottom w:w="75" w:type="dxa"/>
              <w:right w:w="0" w:type="dxa"/>
            </w:tcMar>
            <w:hideMark/>
          </w:tcPr>
          <w:p w14:paraId="17BA9BC3"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fldChar w:fldCharType="begin">
                <w:fldData xml:space="preserve">PEVuZE5vdGU+PENpdGU+PEF1dGhvcj5NZW1vbjwvQXV0aG9yPjxZZWFyPjIwMTQ8L1llYXI+PFJl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==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PEVuZE5vdGU+PENpdGU+PEF1dGhvcj5NZW1vbjwvQXV0aG9yPjxZZWFyPjIwMTQ8L1llYXI+PFJl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==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A8674E">
              <w:rPr>
                <w:bCs/>
                <w:noProof/>
                <w:color w:val="414042"/>
                <w:w w:val="105"/>
                <w:sz w:val="18"/>
                <w:szCs w:val="18"/>
                <w:lang w:val="nl-NL"/>
              </w:rPr>
              <w:t>(Baumel et al., 2017; Amberly Brigden et al., 2020; Wonchan Choi et al., 2020; Jacqueline Susan Feather et al., 2016; Greenhalgh &amp; Shaw, 2017; Christopher Lemon et al., 2020; A.-C. L. Leonardsen et al., 2020; Siew Lim et al., 2019; Mukhtiar Memon et al., 2014; Guillermo Molina-Recio et al., 2020; Dawn K Sakaguchi-Tang et al., 2017; Helen Slater et al., 2017; Søgaard Neilsen &amp; Wilson, 2019; Simen A Steindal et al., 2020; Yanxia Wei et al., 2020; Werder, 2015; Gaby Anne Wildenbos et al., 2018)</w:t>
            </w:r>
            <w:r w:rsidRPr="00667F0B">
              <w:rPr>
                <w:color w:val="414042"/>
                <w:w w:val="105"/>
                <w:sz w:val="18"/>
                <w:szCs w:val="18"/>
              </w:rPr>
              <w:fldChar w:fldCharType="end"/>
            </w:r>
          </w:p>
        </w:tc>
      </w:tr>
      <w:tr w:rsidR="007D2915" w:rsidRPr="00667F0B" w14:paraId="3077AA31" w14:textId="77777777" w:rsidTr="000824E5">
        <w:trPr>
          <w:trHeight w:val="254"/>
          <w:tblCellSpacing w:w="0" w:type="dxa"/>
        </w:trPr>
        <w:tc>
          <w:tcPr>
            <w:tcW w:w="13892" w:type="dxa"/>
            <w:gridSpan w:val="5"/>
            <w:tcBorders>
              <w:bottom w:val="dotted" w:sz="4" w:space="0" w:color="auto"/>
            </w:tcBorders>
            <w:tcMar>
              <w:top w:w="75" w:type="dxa"/>
              <w:left w:w="225" w:type="dxa"/>
              <w:bottom w:w="75" w:type="dxa"/>
              <w:right w:w="0" w:type="dxa"/>
            </w:tcMar>
            <w:hideMark/>
          </w:tcPr>
          <w:p w14:paraId="3E93357C" w14:textId="77777777" w:rsidR="007D2915" w:rsidRPr="00667F0B" w:rsidRDefault="007D2915" w:rsidP="000824E5">
            <w:pPr>
              <w:kinsoku w:val="0"/>
              <w:overflowPunct w:val="0"/>
              <w:autoSpaceDE w:val="0"/>
              <w:autoSpaceDN w:val="0"/>
              <w:adjustRightInd w:val="0"/>
              <w:spacing w:line="360" w:lineRule="auto"/>
              <w:rPr>
                <w:b/>
                <w:bCs/>
                <w:color w:val="414042"/>
                <w:w w:val="105"/>
                <w:sz w:val="18"/>
                <w:szCs w:val="18"/>
              </w:rPr>
            </w:pPr>
            <w:r w:rsidRPr="00667F0B">
              <w:rPr>
                <w:b/>
                <w:bCs/>
                <w:color w:val="414042"/>
                <w:w w:val="105"/>
                <w:sz w:val="18"/>
                <w:szCs w:val="18"/>
              </w:rPr>
              <w:t>Care quality (n=30, 67%)</w:t>
            </w:r>
          </w:p>
        </w:tc>
      </w:tr>
      <w:tr w:rsidR="007D2915" w:rsidRPr="00667F0B" w14:paraId="1574F476" w14:textId="77777777" w:rsidTr="000824E5">
        <w:trPr>
          <w:trHeight w:val="1189"/>
          <w:tblCellSpacing w:w="0" w:type="dxa"/>
        </w:trPr>
        <w:tc>
          <w:tcPr>
            <w:tcW w:w="0" w:type="auto"/>
            <w:tcMar>
              <w:top w:w="75" w:type="dxa"/>
              <w:left w:w="225" w:type="dxa"/>
              <w:bottom w:w="75" w:type="dxa"/>
              <w:right w:w="0" w:type="dxa"/>
            </w:tcMar>
            <w:hideMark/>
          </w:tcPr>
          <w:p w14:paraId="79C8F2F6"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Mar>
              <w:top w:w="75" w:type="dxa"/>
              <w:left w:w="225" w:type="dxa"/>
              <w:bottom w:w="75" w:type="dxa"/>
              <w:right w:w="0" w:type="dxa"/>
            </w:tcMar>
            <w:hideMark/>
          </w:tcPr>
          <w:p w14:paraId="2D1DCD6A"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Accessible care</w:t>
            </w:r>
          </w:p>
        </w:tc>
        <w:tc>
          <w:tcPr>
            <w:tcW w:w="1041" w:type="dxa"/>
            <w:tcMar>
              <w:top w:w="75" w:type="dxa"/>
              <w:left w:w="225" w:type="dxa"/>
              <w:bottom w:w="75" w:type="dxa"/>
              <w:right w:w="0" w:type="dxa"/>
            </w:tcMar>
            <w:hideMark/>
          </w:tcPr>
          <w:p w14:paraId="6B5E33B2"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27 (60)</w:t>
            </w:r>
          </w:p>
        </w:tc>
        <w:tc>
          <w:tcPr>
            <w:tcW w:w="4179" w:type="dxa"/>
            <w:tcMar>
              <w:top w:w="75" w:type="dxa"/>
              <w:left w:w="225" w:type="dxa"/>
              <w:bottom w:w="75" w:type="dxa"/>
              <w:right w:w="0" w:type="dxa"/>
            </w:tcMar>
            <w:hideMark/>
          </w:tcPr>
          <w:p w14:paraId="17F22BDA"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Accessibility of care services: data, information, and HCPsa</w:t>
            </w:r>
          </w:p>
          <w:p w14:paraId="40890B29"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Involvement of related stakeholders: family, friends, and peer-to-peer communication</w:t>
            </w:r>
          </w:p>
          <w:p w14:paraId="647DE9E0"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Accessibility to high-quality care: timely, integrated, continuous, improved (more predictable daily life), convenient (fits into daily routines), and personalized care</w:t>
            </w:r>
          </w:p>
        </w:tc>
        <w:tc>
          <w:tcPr>
            <w:tcW w:w="7229" w:type="dxa"/>
            <w:tcMar>
              <w:top w:w="75" w:type="dxa"/>
              <w:left w:w="225" w:type="dxa"/>
              <w:bottom w:w="75" w:type="dxa"/>
              <w:right w:w="0" w:type="dxa"/>
            </w:tcMar>
            <w:hideMark/>
          </w:tcPr>
          <w:p w14:paraId="4D82293D"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fldChar w:fldCharType="begin">
                <w:fldData xml:space="preserve">PEVuZE5vdGU+PENpdGU+PEF1dGhvcj5LdWlqcGVyczwvQXV0aG9yPjxZZWFyPjIwMTM8L1llYXI+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</w:fldData>
              </w:fldChar>
            </w:r>
            <w:r w:rsidRPr="007D3EC3">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PEVuZE5vdGU+PENpdGU+PEF1dGhvcj5LdWlqcGVyczwvQXV0aG9yPjxZZWFyPjIwMTM8L1llYXI+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</w:fldData>
              </w:fldChar>
            </w:r>
            <w:r w:rsidRPr="007D3EC3">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7D3EC3">
              <w:rPr>
                <w:bCs/>
                <w:noProof/>
                <w:color w:val="414042"/>
                <w:w w:val="105"/>
                <w:sz w:val="18"/>
                <w:szCs w:val="18"/>
                <w:lang w:val="nl-NL"/>
              </w:rPr>
              <w:t>(Ames et al., 2019; Barello et al., 2016; Tina Lien Barken et al., 2019; Baumel et al., 2017; Amberly Brigden et al., 2020; Anna Cox et al., 2017; M. F. De La Cruz Monroy &amp; A. Mosahebi, 2019; Jacqueline Susan Feather et al., 2016; Greenhalgh &amp; Shaw, 2017; Ingemann et al., 2020; Sakib Jalil et al., 2015; Lauren Jones &amp; Carol Grech, 2016; Kuijpers et al., 2013; A.-C. L. Leonardsen et al., 2020; Clare Liddy et al., 2016; Siew Lim et al., 2019; Guillermo Molina-Recio et al., 2020; Katherine Morton et al., 2017; O’Keefe et al., 2021; Ramya Sita Palacholla et al., 2019; Kristin L Rising et al., 2018; Dawn K Sakaguchi-Tang et al., 2017; Helen Slater et al., 2017; Simen A Steindal et al., 2020; Randi Stokke, 2016; Rachael C Walker et al., 2019; Yanxia Wei et al., 2020)</w:t>
            </w:r>
            <w:r w:rsidRPr="00667F0B">
              <w:rPr>
                <w:color w:val="414042"/>
                <w:w w:val="105"/>
                <w:sz w:val="18"/>
                <w:szCs w:val="18"/>
              </w:rPr>
              <w:fldChar w:fldCharType="end"/>
            </w:r>
          </w:p>
        </w:tc>
      </w:tr>
      <w:tr w:rsidR="007D2915" w:rsidRPr="00667F0B" w14:paraId="23A2AE52" w14:textId="77777777" w:rsidTr="000824E5">
        <w:trPr>
          <w:trHeight w:val="1189"/>
          <w:tblCellSpacing w:w="0" w:type="dxa"/>
        </w:trPr>
        <w:tc>
          <w:tcPr>
            <w:tcW w:w="0" w:type="auto"/>
            <w:tcBorders>
              <w:bottom w:val="single" w:sz="18" w:space="0" w:color="auto"/>
            </w:tcBorders>
            <w:tcMar>
              <w:top w:w="75" w:type="dxa"/>
              <w:left w:w="225" w:type="dxa"/>
              <w:bottom w:w="75" w:type="dxa"/>
              <w:right w:w="0" w:type="dxa"/>
            </w:tcMar>
            <w:hideMark/>
          </w:tcPr>
          <w:p w14:paraId="42D30A8A"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p>
        </w:tc>
        <w:tc>
          <w:tcPr>
            <w:tcW w:w="1212" w:type="dxa"/>
            <w:tcBorders>
              <w:bottom w:val="single" w:sz="18" w:space="0" w:color="auto"/>
            </w:tcBorders>
            <w:tcMar>
              <w:top w:w="75" w:type="dxa"/>
              <w:left w:w="225" w:type="dxa"/>
              <w:bottom w:w="75" w:type="dxa"/>
              <w:right w:w="0" w:type="dxa"/>
            </w:tcMar>
            <w:hideMark/>
          </w:tcPr>
          <w:p w14:paraId="35482866"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Safe and credible care</w:t>
            </w:r>
          </w:p>
        </w:tc>
        <w:tc>
          <w:tcPr>
            <w:tcW w:w="1041" w:type="dxa"/>
            <w:tcBorders>
              <w:bottom w:val="single" w:sz="18" w:space="0" w:color="auto"/>
            </w:tcBorders>
            <w:tcMar>
              <w:top w:w="75" w:type="dxa"/>
              <w:left w:w="225" w:type="dxa"/>
              <w:bottom w:w="75" w:type="dxa"/>
              <w:right w:w="0" w:type="dxa"/>
            </w:tcMar>
            <w:hideMark/>
          </w:tcPr>
          <w:p w14:paraId="2C42A9D9"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14 (31)</w:t>
            </w:r>
          </w:p>
        </w:tc>
        <w:tc>
          <w:tcPr>
            <w:tcW w:w="4179" w:type="dxa"/>
            <w:tcBorders>
              <w:bottom w:val="single" w:sz="18" w:space="0" w:color="auto"/>
            </w:tcBorders>
            <w:tcMar>
              <w:top w:w="75" w:type="dxa"/>
              <w:left w:w="225" w:type="dxa"/>
              <w:bottom w:w="75" w:type="dxa"/>
              <w:right w:w="0" w:type="dxa"/>
            </w:tcMar>
            <w:hideMark/>
          </w:tcPr>
          <w:p w14:paraId="147AA6AD"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Credibility and accountability of care: the owners’ credibility and third-party verification</w:t>
            </w:r>
          </w:p>
          <w:p w14:paraId="40590135"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Security of care: the number of medical errors</w:t>
            </w:r>
          </w:p>
          <w:p w14:paraId="3190173C" w14:textId="77777777" w:rsidR="007D2915" w:rsidRPr="00667F0B" w:rsidRDefault="007D2915" w:rsidP="007D2915">
            <w:pPr>
              <w:pStyle w:val="ListParagraph"/>
              <w:numPr>
                <w:ilvl w:val="0"/>
                <w:numId w:val="1"/>
              </w:numPr>
              <w:tabs>
                <w:tab w:val="num" w:pos="720"/>
              </w:tabs>
              <w:kinsoku w:val="0"/>
              <w:overflowPunct w:val="0"/>
              <w:autoSpaceDE w:val="0"/>
              <w:autoSpaceDN w:val="0"/>
              <w:adjustRightInd w:val="0"/>
              <w:spacing w:line="360" w:lineRule="auto"/>
              <w:rPr>
                <w:color w:val="414042"/>
                <w:w w:val="105"/>
                <w:sz w:val="18"/>
                <w:szCs w:val="18"/>
              </w:rPr>
            </w:pPr>
            <w:r w:rsidRPr="00667F0B">
              <w:rPr>
                <w:color w:val="414042"/>
                <w:w w:val="105"/>
                <w:sz w:val="18"/>
                <w:szCs w:val="18"/>
              </w:rPr>
              <w:t>Privacy of care: the presence of general privacy notifications, the documentation of individual access to user private data, and regulation compliance</w:t>
            </w:r>
          </w:p>
        </w:tc>
        <w:tc>
          <w:tcPr>
            <w:tcW w:w="7229" w:type="dxa"/>
            <w:tcBorders>
              <w:bottom w:val="single" w:sz="18" w:space="0" w:color="auto"/>
            </w:tcBorders>
            <w:tcMar>
              <w:top w:w="75" w:type="dxa"/>
              <w:left w:w="225" w:type="dxa"/>
              <w:bottom w:w="75" w:type="dxa"/>
              <w:right w:w="0" w:type="dxa"/>
            </w:tcMar>
            <w:hideMark/>
          </w:tcPr>
          <w:p w14:paraId="7FD82F7C" w14:textId="77777777" w:rsidR="007D2915" w:rsidRPr="00667F0B" w:rsidRDefault="007D2915" w:rsidP="000824E5">
            <w:pPr>
              <w:kinsoku w:val="0"/>
              <w:overflowPunct w:val="0"/>
              <w:autoSpaceDE w:val="0"/>
              <w:autoSpaceDN w:val="0"/>
              <w:adjustRightInd w:val="0"/>
              <w:spacing w:line="360" w:lineRule="auto"/>
              <w:rPr>
                <w:color w:val="414042"/>
                <w:w w:val="105"/>
                <w:sz w:val="18"/>
                <w:szCs w:val="18"/>
              </w:rPr>
            </w:pPr>
            <w:r w:rsidRPr="00667F0B">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PjxSZWNOdW0+MjE8L1JlY051bT48RGlzcGxheVRleHQ+KEFtZXMgZXQgYWwuLCAyMDE5OyBUaW5h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</w:fldData>
              </w:fldChar>
            </w:r>
            <w:r w:rsidRPr="007D3EC3">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PjxSZWNOdW0+MjE8L1JlY051bT48RGlzcGxheVRleHQ+KEFtZXMgZXQgYWwuLCAyMDE5OyBUaW5h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</w:fldData>
              </w:fldChar>
            </w:r>
            <w:r w:rsidRPr="007D3EC3">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667F0B">
              <w:rPr>
                <w:bCs/>
                <w:color w:val="414042"/>
                <w:w w:val="105"/>
                <w:sz w:val="18"/>
                <w:szCs w:val="18"/>
                <w:lang w:val="en-US"/>
              </w:rPr>
            </w:r>
            <w:r w:rsidRPr="00667F0B">
              <w:rPr>
                <w:bCs/>
                <w:color w:val="414042"/>
                <w:w w:val="105"/>
                <w:sz w:val="18"/>
                <w:szCs w:val="18"/>
                <w:lang w:val="en-US"/>
              </w:rPr>
              <w:fldChar w:fldCharType="separate"/>
            </w:r>
            <w:r w:rsidRPr="007D3EC3">
              <w:rPr>
                <w:bCs/>
                <w:noProof/>
                <w:color w:val="414042"/>
                <w:w w:val="105"/>
                <w:sz w:val="18"/>
                <w:szCs w:val="18"/>
                <w:lang w:val="nl-NL"/>
              </w:rPr>
              <w:t>(Ames et al., 2019; Tina Lien Barken et al., 2019; Baumel et al., 2017; Kei Long Cheung et al., 2019; Jacqueline Susan Feather et al., 2016; Mukhtiar Memon et al., 2014; Guillermo Molina-Recio et al., 2020; Kristin L Rising et al., 2018; Dawn K Sakaguchi-Tang et al., 2017; Helen Slater et al., 2017; Simen A Steindal et al., 2020; Swanepoel &amp; Hall III, 2010; Yanxia Wei et al., 2020; Werder, 2015)</w:t>
            </w:r>
            <w:r w:rsidRPr="00667F0B">
              <w:rPr>
                <w:color w:val="414042"/>
                <w:w w:val="105"/>
                <w:sz w:val="18"/>
                <w:szCs w:val="18"/>
              </w:rPr>
              <w:fldChar w:fldCharType="end"/>
            </w:r>
          </w:p>
        </w:tc>
      </w:tr>
    </w:tbl>
    <w:p w14:paraId="33064673" w14:textId="77777777" w:rsidR="007D2915" w:rsidRPr="00667F0B" w:rsidRDefault="007D2915" w:rsidP="007D2915">
      <w:pPr>
        <w:kinsoku w:val="0"/>
        <w:overflowPunct w:val="0"/>
        <w:autoSpaceDE w:val="0"/>
        <w:autoSpaceDN w:val="0"/>
        <w:adjustRightInd w:val="0"/>
        <w:spacing w:before="24" w:line="360" w:lineRule="auto"/>
        <w:ind w:right="103"/>
        <w:rPr>
          <w:b/>
          <w:bCs/>
          <w:color w:val="191140"/>
          <w:w w:val="105"/>
          <w:sz w:val="17"/>
          <w:szCs w:val="17"/>
        </w:rPr>
      </w:pPr>
    </w:p>
    <w:p w14:paraId="12C96845" w14:textId="77777777" w:rsidR="007D2915" w:rsidRDefault="007D2915" w:rsidP="007D2915">
      <w:pPr>
        <w:kinsoku w:val="0"/>
        <w:overflowPunct w:val="0"/>
        <w:autoSpaceDE w:val="0"/>
        <w:autoSpaceDN w:val="0"/>
        <w:adjustRightInd w:val="0"/>
        <w:spacing w:before="24" w:line="360" w:lineRule="auto"/>
        <w:ind w:right="103"/>
        <w:rPr>
          <w:color w:val="414042"/>
          <w:w w:val="110"/>
          <w:sz w:val="20"/>
          <w:szCs w:val="20"/>
        </w:rPr>
      </w:pPr>
      <w:r w:rsidRPr="00445EA2">
        <w:rPr>
          <w:color w:val="414042"/>
          <w:w w:val="110"/>
          <w:sz w:val="20"/>
          <w:szCs w:val="20"/>
          <w:vertAlign w:val="superscript"/>
        </w:rPr>
        <w:t>a</w:t>
      </w:r>
      <w:r w:rsidRPr="00445EA2">
        <w:rPr>
          <w:color w:val="414042"/>
          <w:w w:val="110"/>
          <w:sz w:val="20"/>
          <w:szCs w:val="20"/>
        </w:rPr>
        <w:t>HCP: health care provider.</w:t>
      </w:r>
    </w:p>
    <w:p w14:paraId="53B1E546" w14:textId="77777777" w:rsidR="007D2915" w:rsidRPr="00445EA2" w:rsidRDefault="007D2915" w:rsidP="007D2915">
      <w:pPr>
        <w:kinsoku w:val="0"/>
        <w:overflowPunct w:val="0"/>
        <w:autoSpaceDE w:val="0"/>
        <w:autoSpaceDN w:val="0"/>
        <w:adjustRightInd w:val="0"/>
        <w:spacing w:before="24" w:line="360" w:lineRule="auto"/>
        <w:ind w:right="103"/>
        <w:rPr>
          <w:color w:val="414042"/>
          <w:w w:val="110"/>
          <w:sz w:val="20"/>
          <w:szCs w:val="20"/>
        </w:rPr>
      </w:pPr>
    </w:p>
    <w:p w14:paraId="6AB58FD6" w14:textId="77DA963E" w:rsidR="007D2915" w:rsidRPr="000911C7"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027C8B">
        <w:rPr>
          <w:b/>
          <w:bCs/>
          <w:color w:val="191140"/>
          <w:w w:val="105"/>
          <w:sz w:val="17"/>
          <w:szCs w:val="17"/>
          <w:lang w:val="en-GB"/>
        </w:rPr>
        <w:t>Table 5. Themes, subthemes, and evaluation indicators of patient outcomes of the digital patient experience.</w:t>
      </w:r>
    </w:p>
    <w:tbl>
      <w:tblPr>
        <w:tblW w:w="13895" w:type="dxa"/>
        <w:tblCellSpacing w:w="0" w:type="dxa"/>
        <w:tblCellMar>
          <w:top w:w="100" w:type="dxa"/>
          <w:left w:w="100" w:type="dxa"/>
          <w:bottom w:w="100" w:type="dxa"/>
          <w:right w:w="100" w:type="dxa"/>
        </w:tblCellMar>
        <w:tblLook w:val="04A0" w:firstRow="1" w:lastRow="0" w:firstColumn="1" w:lastColumn="0" w:noHBand="0" w:noVBand="1"/>
      </w:tblPr>
      <w:tblGrid>
        <w:gridCol w:w="231"/>
        <w:gridCol w:w="1667"/>
        <w:gridCol w:w="990"/>
        <w:gridCol w:w="3066"/>
        <w:gridCol w:w="7941"/>
      </w:tblGrid>
      <w:tr w:rsidR="007D2915" w:rsidRPr="00445EA2" w14:paraId="2BBC2E70" w14:textId="77777777" w:rsidTr="000824E5">
        <w:trPr>
          <w:trHeight w:val="746"/>
          <w:tblHeader/>
          <w:tblCellSpacing w:w="0" w:type="dxa"/>
        </w:trPr>
        <w:tc>
          <w:tcPr>
            <w:tcW w:w="0" w:type="auto"/>
            <w:gridSpan w:val="2"/>
            <w:tcBorders>
              <w:top w:val="single" w:sz="18" w:space="0" w:color="auto"/>
            </w:tcBorders>
            <w:shd w:val="clear" w:color="auto" w:fill="F3F1ED"/>
            <w:tcMar>
              <w:top w:w="75" w:type="dxa"/>
              <w:left w:w="225" w:type="dxa"/>
              <w:bottom w:w="75" w:type="dxa"/>
              <w:right w:w="0" w:type="dxa"/>
            </w:tcMar>
            <w:hideMark/>
          </w:tcPr>
          <w:p w14:paraId="525BE3AD"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Themes and subthemes</w:t>
            </w:r>
          </w:p>
        </w:tc>
        <w:tc>
          <w:tcPr>
            <w:tcW w:w="0" w:type="auto"/>
            <w:tcBorders>
              <w:top w:val="single" w:sz="18" w:space="0" w:color="auto"/>
            </w:tcBorders>
            <w:shd w:val="clear" w:color="auto" w:fill="F3F1ED"/>
            <w:tcMar>
              <w:top w:w="75" w:type="dxa"/>
              <w:left w:w="225" w:type="dxa"/>
              <w:bottom w:w="75" w:type="dxa"/>
              <w:right w:w="0" w:type="dxa"/>
            </w:tcMar>
            <w:hideMark/>
          </w:tcPr>
          <w:p w14:paraId="2A3A4302"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Studies (n=45), n (%)</w:t>
            </w:r>
          </w:p>
        </w:tc>
        <w:tc>
          <w:tcPr>
            <w:tcW w:w="3066" w:type="dxa"/>
            <w:tcBorders>
              <w:top w:val="single" w:sz="18" w:space="0" w:color="auto"/>
            </w:tcBorders>
            <w:shd w:val="clear" w:color="auto" w:fill="F3F1ED"/>
            <w:tcMar>
              <w:top w:w="75" w:type="dxa"/>
              <w:left w:w="225" w:type="dxa"/>
              <w:bottom w:w="75" w:type="dxa"/>
              <w:right w:w="0" w:type="dxa"/>
            </w:tcMar>
            <w:hideMark/>
          </w:tcPr>
          <w:p w14:paraId="1829716E"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Evaluation indicators</w:t>
            </w:r>
          </w:p>
        </w:tc>
        <w:tc>
          <w:tcPr>
            <w:tcW w:w="7941" w:type="dxa"/>
            <w:tcBorders>
              <w:top w:val="single" w:sz="18" w:space="0" w:color="auto"/>
            </w:tcBorders>
            <w:shd w:val="clear" w:color="auto" w:fill="F3F1ED"/>
            <w:tcMar>
              <w:top w:w="75" w:type="dxa"/>
              <w:left w:w="225" w:type="dxa"/>
              <w:bottom w:w="75" w:type="dxa"/>
              <w:right w:w="0" w:type="dxa"/>
            </w:tcMar>
            <w:hideMark/>
          </w:tcPr>
          <w:p w14:paraId="08F14A4D"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References</w:t>
            </w:r>
          </w:p>
        </w:tc>
      </w:tr>
      <w:tr w:rsidR="007D2915" w:rsidRPr="00445EA2" w14:paraId="6C90DF4C" w14:textId="77777777" w:rsidTr="000824E5">
        <w:trPr>
          <w:trHeight w:val="244"/>
          <w:tblCellSpacing w:w="0" w:type="dxa"/>
        </w:trPr>
        <w:tc>
          <w:tcPr>
            <w:tcW w:w="0" w:type="auto"/>
            <w:gridSpan w:val="5"/>
            <w:tcBorders>
              <w:top w:val="single" w:sz="4" w:space="0" w:color="auto"/>
              <w:bottom w:val="dotted" w:sz="4" w:space="0" w:color="auto"/>
            </w:tcBorders>
            <w:tcMar>
              <w:top w:w="75" w:type="dxa"/>
              <w:left w:w="225" w:type="dxa"/>
              <w:bottom w:w="75" w:type="dxa"/>
              <w:right w:w="0" w:type="dxa"/>
            </w:tcMar>
            <w:hideMark/>
          </w:tcPr>
          <w:p w14:paraId="6D4E3695"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Emotional outcomes (n=32, 71%)</w:t>
            </w:r>
          </w:p>
        </w:tc>
      </w:tr>
      <w:tr w:rsidR="007D2915" w14:paraId="6797CF87" w14:textId="77777777" w:rsidTr="000824E5">
        <w:trPr>
          <w:trHeight w:val="1153"/>
          <w:tblCellSpacing w:w="0" w:type="dxa"/>
        </w:trPr>
        <w:tc>
          <w:tcPr>
            <w:tcW w:w="0" w:type="auto"/>
            <w:tcMar>
              <w:top w:w="75" w:type="dxa"/>
              <w:left w:w="225" w:type="dxa"/>
              <w:bottom w:w="75" w:type="dxa"/>
              <w:right w:w="0" w:type="dxa"/>
            </w:tcMar>
            <w:hideMark/>
          </w:tcPr>
          <w:p w14:paraId="0CD3597A"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231C6255"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Positive emotions</w:t>
            </w:r>
          </w:p>
        </w:tc>
        <w:tc>
          <w:tcPr>
            <w:tcW w:w="0" w:type="auto"/>
            <w:tcMar>
              <w:top w:w="75" w:type="dxa"/>
              <w:left w:w="225" w:type="dxa"/>
              <w:bottom w:w="75" w:type="dxa"/>
              <w:right w:w="0" w:type="dxa"/>
            </w:tcMar>
            <w:hideMark/>
          </w:tcPr>
          <w:p w14:paraId="12F51586"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31 (69)</w:t>
            </w:r>
          </w:p>
        </w:tc>
        <w:tc>
          <w:tcPr>
            <w:tcW w:w="3066" w:type="dxa"/>
            <w:tcMar>
              <w:top w:w="75" w:type="dxa"/>
              <w:left w:w="225" w:type="dxa"/>
              <w:bottom w:w="75" w:type="dxa"/>
              <w:right w:w="0" w:type="dxa"/>
            </w:tcMar>
            <w:hideMark/>
          </w:tcPr>
          <w:p w14:paraId="5F476376"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Patient satisfaction</w:t>
            </w:r>
          </w:p>
          <w:p w14:paraId="50BF7F08"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 sense of reassurance</w:t>
            </w:r>
          </w:p>
          <w:p w14:paraId="5D793597"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Well-being</w:t>
            </w:r>
          </w:p>
          <w:p w14:paraId="0E09B9F9"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 sense of security</w:t>
            </w:r>
          </w:p>
          <w:p w14:paraId="26305050"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Peace of mind</w:t>
            </w:r>
          </w:p>
          <w:p w14:paraId="2685D226"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 sense of belonging</w:t>
            </w:r>
          </w:p>
        </w:tc>
        <w:tc>
          <w:tcPr>
            <w:tcW w:w="7941" w:type="dxa"/>
            <w:tcMar>
              <w:top w:w="75" w:type="dxa"/>
              <w:left w:w="225" w:type="dxa"/>
              <w:bottom w:w="75" w:type="dxa"/>
              <w:right w:w="0" w:type="dxa"/>
            </w:tcMar>
            <w:hideMark/>
          </w:tcPr>
          <w:p w14:paraId="76DBC169"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fldChar w:fldCharType="begin">
                <w:fldData xml:space="preserve">PEVuZE5vdGU+PENpdGU+PEF1dGhvcj5Td2FuZXBvZWw8L0F1dGhvcj48WWVhcj4yMDEwPC9ZZWFy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ZWNvcmQ+PC9DaXRlPjxDaXRlPjxBdXRob3I+V2Fsa2VyPC9BdXRob3I+PFllYXI+MjAxOTwvWWVh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=
</w:fldData>
              </w:fldChar>
            </w:r>
            <w:r w:rsidRPr="000B47D8">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PjxSZWNOdW0+MjE8L1JlY051bT48RGlzcGxheVRleHQ+KEJhcmVsbG8gZXQgYWwuLCAyMDE2OyBU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ZWNvcmQ+PC9DaXRlPjxDaXRlPjxBdXRob3I+V2Fsa2VyPC9BdXRob3I+PFllYXI+MjAxOTwvWWVh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=
</w:fldData>
              </w:fldChar>
            </w:r>
            <w:r w:rsidRPr="000B47D8">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rPr>
              <w:t>(Barello et al., 2016; Tina Lien Barken et al., 2019; Brunton et al., 2015; Harman Chaudhry et al., 2021; Anna Cox et al., 2017; M. F. De La Cruz Monroy &amp; A. Mosahebi, 2019; Jacqueline Susan Feather et al., 2016; Joseph Firth &amp; John Torous, 2015; Greenhalgh &amp; Shaw, 2017; Ingemann et al., 2020; Sakib Jalil et al., 2015; Lauren Jones &amp; Carol Grech, 2016; Kuijpers et al., 2013; Emily G Lattie et al., 2019; Christopher Lemon et al., 2020; A.-C. L. Leonardsen et al., 2020; Clare Liddy et al., 2016; Guillermo Molina-Recio et al., 2020; Deborah Morrison et al., 2014; Katherine Morton et al., 2017; O’Keefe et al., 2021; Ramya Sita Palacholla et al., 2019; Esther Rincon et al., 2017; Dawn K Sakaguchi-Tang et al., 2017; Simen A Steindal et al., 2020; Randi Stokke, 2016; Swanepoel &amp; Hall III, 2010; Rachael C Walker et al., 2019; Werder, 2015; Linda MP Wesselman et al., 2019; Gaby Anne Wildenbos et al., 2018)</w:t>
            </w:r>
            <w:r w:rsidRPr="000911C7">
              <w:rPr>
                <w:color w:val="414042"/>
                <w:w w:val="105"/>
                <w:sz w:val="18"/>
                <w:szCs w:val="18"/>
              </w:rPr>
              <w:fldChar w:fldCharType="end"/>
            </w:r>
          </w:p>
        </w:tc>
      </w:tr>
      <w:tr w:rsidR="007D2915" w14:paraId="70523A2F" w14:textId="77777777" w:rsidTr="000824E5">
        <w:trPr>
          <w:trHeight w:val="1092"/>
          <w:tblCellSpacing w:w="0" w:type="dxa"/>
        </w:trPr>
        <w:tc>
          <w:tcPr>
            <w:tcW w:w="0" w:type="auto"/>
            <w:tcMar>
              <w:top w:w="75" w:type="dxa"/>
              <w:left w:w="225" w:type="dxa"/>
              <w:bottom w:w="75" w:type="dxa"/>
              <w:right w:w="0" w:type="dxa"/>
            </w:tcMar>
            <w:hideMark/>
          </w:tcPr>
          <w:p w14:paraId="46016DF2"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3FE3B914"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Negative emotions</w:t>
            </w:r>
          </w:p>
        </w:tc>
        <w:tc>
          <w:tcPr>
            <w:tcW w:w="0" w:type="auto"/>
            <w:tcMar>
              <w:top w:w="75" w:type="dxa"/>
              <w:left w:w="225" w:type="dxa"/>
              <w:bottom w:w="75" w:type="dxa"/>
              <w:right w:w="0" w:type="dxa"/>
            </w:tcMar>
            <w:hideMark/>
          </w:tcPr>
          <w:p w14:paraId="1E3FF7C7"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16 (36)</w:t>
            </w:r>
          </w:p>
        </w:tc>
        <w:tc>
          <w:tcPr>
            <w:tcW w:w="3066" w:type="dxa"/>
            <w:tcMar>
              <w:top w:w="75" w:type="dxa"/>
              <w:left w:w="225" w:type="dxa"/>
              <w:bottom w:w="75" w:type="dxa"/>
              <w:right w:w="0" w:type="dxa"/>
            </w:tcMar>
            <w:hideMark/>
          </w:tcPr>
          <w:p w14:paraId="17115A06"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Concerns</w:t>
            </w:r>
          </w:p>
          <w:p w14:paraId="0FB74BA9"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Fears</w:t>
            </w:r>
          </w:p>
          <w:p w14:paraId="05DE3DB5"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 sense of uncertainties</w:t>
            </w:r>
          </w:p>
          <w:p w14:paraId="39F1FBC8"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Dissatisfaction</w:t>
            </w:r>
          </w:p>
          <w:p w14:paraId="1354F5E2"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 sense of frustration</w:t>
            </w:r>
          </w:p>
          <w:p w14:paraId="3D69AADB"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 sense of insecurity</w:t>
            </w:r>
          </w:p>
          <w:p w14:paraId="19CC5F8A"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Worries</w:t>
            </w:r>
          </w:p>
        </w:tc>
        <w:tc>
          <w:tcPr>
            <w:tcW w:w="7941" w:type="dxa"/>
            <w:tcMar>
              <w:top w:w="75" w:type="dxa"/>
              <w:left w:w="225" w:type="dxa"/>
              <w:bottom w:w="75" w:type="dxa"/>
              <w:right w:w="0" w:type="dxa"/>
            </w:tcMar>
            <w:hideMark/>
          </w:tcPr>
          <w:p w14:paraId="5079EBA7"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fldChar w:fldCharType="begin">
                <w:fldData xml:space="preserve">PEVuZE5vdGU+PENpdGU+PEF1dGhvcj5CcnVudG9uPC9BdXRob3I+PFllYXI+MjAxNTwvWWVhcj48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</w:fldData>
              </w:fldChar>
            </w:r>
            <w:r w:rsidRPr="00445EA2">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PEVuZE5vdGU+PENpdGU+PEF1dGhvcj5CcnVudG9uPC9BdXRob3I+PFllYXI+MjAxNTwvWWVhcj48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</w:fldData>
              </w:fldChar>
            </w:r>
            <w:r w:rsidRPr="00445EA2">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lang w:val="nl-NL"/>
              </w:rPr>
              <w:t>(Tina Lien Barken et al., 2019; Brunton et al., 2015; Greenhalgh &amp; Shaw, 2017; Ingemann et al., 2020; Lauren Jones &amp; Carol Grech, 2016; Christopher Lemon et al., 2020; A.-C. L. Leonardsen et al., 2020; Clare Liddy et al., 2016; Siew Lim et al., 2019; Guillermo Molina-Recio et al., 2020; Katherine Morton et al., 2017; Ramya Sita Palacholla et al., 2019; Dawn K Sakaguchi-Tang et al., 2017; Simen A Steindal et al., 2020; Randi Stokke, 2016; Rachael C Walker et al., 2019)</w:t>
            </w:r>
            <w:r w:rsidRPr="000911C7">
              <w:rPr>
                <w:color w:val="414042"/>
                <w:w w:val="105"/>
                <w:sz w:val="18"/>
                <w:szCs w:val="18"/>
              </w:rPr>
              <w:fldChar w:fldCharType="end"/>
            </w:r>
          </w:p>
        </w:tc>
      </w:tr>
      <w:tr w:rsidR="007D2915" w:rsidRPr="00445EA2" w14:paraId="15C205C9" w14:textId="77777777" w:rsidTr="000824E5">
        <w:trPr>
          <w:trHeight w:val="244"/>
          <w:tblCellSpacing w:w="0" w:type="dxa"/>
        </w:trPr>
        <w:tc>
          <w:tcPr>
            <w:tcW w:w="0" w:type="auto"/>
            <w:gridSpan w:val="5"/>
            <w:tcBorders>
              <w:top w:val="single" w:sz="4" w:space="0" w:color="auto"/>
              <w:bottom w:val="dotted" w:sz="4" w:space="0" w:color="auto"/>
            </w:tcBorders>
            <w:tcMar>
              <w:top w:w="75" w:type="dxa"/>
              <w:left w:w="225" w:type="dxa"/>
              <w:bottom w:w="75" w:type="dxa"/>
              <w:right w:w="0" w:type="dxa"/>
            </w:tcMar>
            <w:hideMark/>
          </w:tcPr>
          <w:p w14:paraId="1D8F1915"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Perceptual outcomes (n=32, 71%)</w:t>
            </w:r>
          </w:p>
        </w:tc>
      </w:tr>
      <w:tr w:rsidR="007D2915" w14:paraId="029BBC16" w14:textId="77777777" w:rsidTr="000824E5">
        <w:trPr>
          <w:trHeight w:val="489"/>
          <w:tblCellSpacing w:w="0" w:type="dxa"/>
        </w:trPr>
        <w:tc>
          <w:tcPr>
            <w:tcW w:w="0" w:type="auto"/>
            <w:tcMar>
              <w:top w:w="75" w:type="dxa"/>
              <w:left w:w="225" w:type="dxa"/>
              <w:bottom w:w="75" w:type="dxa"/>
              <w:right w:w="0" w:type="dxa"/>
            </w:tcMar>
            <w:hideMark/>
          </w:tcPr>
          <w:p w14:paraId="4F64AA9D"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63F22485"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Empowerment</w:t>
            </w:r>
          </w:p>
        </w:tc>
        <w:tc>
          <w:tcPr>
            <w:tcW w:w="0" w:type="auto"/>
            <w:tcMar>
              <w:top w:w="75" w:type="dxa"/>
              <w:left w:w="225" w:type="dxa"/>
              <w:bottom w:w="75" w:type="dxa"/>
              <w:right w:w="0" w:type="dxa"/>
            </w:tcMar>
            <w:hideMark/>
          </w:tcPr>
          <w:p w14:paraId="5B6FFA33"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23 (51)</w:t>
            </w:r>
          </w:p>
        </w:tc>
        <w:tc>
          <w:tcPr>
            <w:tcW w:w="3066" w:type="dxa"/>
            <w:tcMar>
              <w:top w:w="75" w:type="dxa"/>
              <w:left w:w="225" w:type="dxa"/>
              <w:bottom w:w="75" w:type="dxa"/>
              <w:right w:w="0" w:type="dxa"/>
            </w:tcMar>
            <w:hideMark/>
          </w:tcPr>
          <w:p w14:paraId="71DE6857"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Perceived values</w:t>
            </w:r>
          </w:p>
          <w:p w14:paraId="7C55CE6F"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Quality of life</w:t>
            </w:r>
          </w:p>
          <w:p w14:paraId="02DD69D8"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lastRenderedPageBreak/>
              <w:t>Confidence</w:t>
            </w:r>
          </w:p>
          <w:p w14:paraId="03323E24"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Self-efficacy</w:t>
            </w:r>
          </w:p>
          <w:p w14:paraId="3986A72C"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Comfort</w:t>
            </w:r>
          </w:p>
        </w:tc>
        <w:tc>
          <w:tcPr>
            <w:tcW w:w="7941" w:type="dxa"/>
            <w:tcMar>
              <w:top w:w="75" w:type="dxa"/>
              <w:left w:w="225" w:type="dxa"/>
              <w:bottom w:w="75" w:type="dxa"/>
              <w:right w:w="0" w:type="dxa"/>
            </w:tcMar>
            <w:hideMark/>
          </w:tcPr>
          <w:p w14:paraId="7DC82761"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lastRenderedPageBreak/>
              <w:fldChar w:fldCharType="begin">
                <w:fldData xml:space="preserve">PEVuZE5vdGU+PENpdGU+PEF1dGhvcj5LdWlqcGVyczwvQXV0aG9yPjxZZWFyPjIwMTM8L1llYXI+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cj5JbmdlbWFubjwvQXV0aG9yPjxZZWFyPjIwMjA8L1llYXI+PFJlY051bT4zOTwvUmVjTnVtPjxy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</w:fldData>
              </w:fldChar>
            </w:r>
            <w:r w:rsidRPr="000B47D8">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PEVuZE5vdGU+PENpdGU+PEF1dGhvcj5LdWlqcGVyczwvQXV0aG9yPjxZZWFyPjIwMTM8L1llYXI+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cj5JbmdlbWFubjwvQXV0aG9yPjxZZWFyPjIwMjA8L1llYXI+PFJlY051bT4zOTwvUmVjTnVtPjxy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</w:fldData>
              </w:fldChar>
            </w:r>
            <w:r w:rsidRPr="000B47D8">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lang w:val="nl-NL"/>
              </w:rPr>
              <w:t xml:space="preserve">(Barello et al., 2016; Tina Lien Barken et al., 2019; Brunton et al., 2015; Anna Cox et al., 2017; Jacqueline Susan Feather et al., 2016; Joseph Firth &amp; John Torous, 2015; Greenhalgh &amp; Shaw, </w:t>
            </w:r>
            <w:r w:rsidRPr="00445EA2">
              <w:rPr>
                <w:bCs/>
                <w:noProof/>
                <w:color w:val="414042"/>
                <w:w w:val="105"/>
                <w:sz w:val="18"/>
                <w:szCs w:val="18"/>
                <w:lang w:val="nl-NL"/>
              </w:rPr>
              <w:lastRenderedPageBreak/>
              <w:t>2017; Ingemann et al., 2020; Sakib Jalil et al., 2015; Lauren Jones &amp; Carol Grech, 2016; Kuijpers et al., 2013; Christopher Lemon et al., 2020; A.-C. L. Leonardsen et al., 2020; Clare Liddy et al., 2016; Guillermo Molina-Recio et al., 2020; Deborah Morrison et al., 2014; Katherine Morton et al., 2017; Esther Rincon et al., 2017; Dawn K Sakaguchi-Tang et al., 2017; Helen Slater et al., 2017; Simen A Steindal et al., 2020; Randi Stokke, 2016; Linda MP Wesselman et al., 2019)</w:t>
            </w:r>
            <w:r w:rsidRPr="000911C7">
              <w:rPr>
                <w:color w:val="414042"/>
                <w:w w:val="105"/>
                <w:sz w:val="18"/>
                <w:szCs w:val="18"/>
              </w:rPr>
              <w:fldChar w:fldCharType="end"/>
            </w:r>
          </w:p>
        </w:tc>
      </w:tr>
      <w:tr w:rsidR="007D2915" w14:paraId="01877832" w14:textId="77777777" w:rsidTr="000824E5">
        <w:trPr>
          <w:trHeight w:val="144"/>
          <w:tblCellSpacing w:w="0" w:type="dxa"/>
        </w:trPr>
        <w:tc>
          <w:tcPr>
            <w:tcW w:w="0" w:type="auto"/>
            <w:tcMar>
              <w:top w:w="75" w:type="dxa"/>
              <w:left w:w="225" w:type="dxa"/>
              <w:bottom w:w="75" w:type="dxa"/>
              <w:right w:w="0" w:type="dxa"/>
            </w:tcMar>
            <w:hideMark/>
          </w:tcPr>
          <w:p w14:paraId="2B8B579C"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1BACB752"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Acceptability</w:t>
            </w:r>
          </w:p>
        </w:tc>
        <w:tc>
          <w:tcPr>
            <w:tcW w:w="0" w:type="auto"/>
            <w:tcMar>
              <w:top w:w="75" w:type="dxa"/>
              <w:left w:w="225" w:type="dxa"/>
              <w:bottom w:w="75" w:type="dxa"/>
              <w:right w:w="0" w:type="dxa"/>
            </w:tcMar>
            <w:hideMark/>
          </w:tcPr>
          <w:p w14:paraId="4C017F62"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19 (42)</w:t>
            </w:r>
          </w:p>
        </w:tc>
        <w:tc>
          <w:tcPr>
            <w:tcW w:w="3066" w:type="dxa"/>
            <w:tcMar>
              <w:top w:w="75" w:type="dxa"/>
              <w:left w:w="225" w:type="dxa"/>
              <w:bottom w:w="75" w:type="dxa"/>
              <w:right w:w="0" w:type="dxa"/>
            </w:tcMar>
            <w:hideMark/>
          </w:tcPr>
          <w:p w14:paraId="7080AE16"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Degree to which technology, treatment, and care services are accepted: willingness to use, intention to use, intention to continue using, and likelihood to recommend</w:t>
            </w:r>
          </w:p>
        </w:tc>
        <w:tc>
          <w:tcPr>
            <w:tcW w:w="7941" w:type="dxa"/>
            <w:tcMar>
              <w:top w:w="75" w:type="dxa"/>
              <w:left w:w="225" w:type="dxa"/>
              <w:bottom w:w="75" w:type="dxa"/>
              <w:right w:w="0" w:type="dxa"/>
            </w:tcMar>
            <w:hideMark/>
          </w:tcPr>
          <w:p w14:paraId="13A379E1"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bGxvIGV0IGFsLiwgMjAxNjsgQW1iZXJseSBCcmlnZGVuIGV0IGFsLiwgMjAyMDsgV29uY2hhbiBD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</w:fldData>
              </w:fldChar>
            </w:r>
            <w:r w:rsidRPr="000A5D04">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bGxvIGV0IGFsLiwgMjAxNjsgQW1iZXJseSBCcmlnZGVuIGV0IGFsLiwgMjAyMDsgV29uY2hhbiBD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</w:fldData>
              </w:fldChar>
            </w:r>
            <w:r w:rsidRPr="000A5D04">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1D05CB">
              <w:rPr>
                <w:bCs/>
                <w:noProof/>
                <w:color w:val="414042"/>
                <w:w w:val="105"/>
                <w:sz w:val="18"/>
                <w:szCs w:val="18"/>
              </w:rPr>
              <w:t>(Ames et al., 2019; Barello et al., 2016; Amberly Brigden et al., 2020; Wonchan Choi et al., 2020; Jacqueline Susan Feather et al., 2016; Joseph Firth &amp; John Torous, 2015; Sakib Jalil et al., 2015; Lauren Jones &amp; Carol Grech, 2016; Emily G Lattie et al., 2019; Christopher Lemon et al., 2020; A.-C. L. Leonardsen et al., 2020; Clare Liddy et al., 2016; Siew Lim et al., 2019; Guillermo Molina-Recio et al., 2020; Katherine Morton et al., 2017; Helen Slater et al., 2017; Randi Stokke, 2016; Swanepoel &amp; Hall III, 2010; Linda MP Wesselman et al., 2019)</w:t>
            </w:r>
            <w:r w:rsidRPr="000911C7">
              <w:rPr>
                <w:color w:val="414042"/>
                <w:w w:val="105"/>
                <w:sz w:val="18"/>
                <w:szCs w:val="18"/>
              </w:rPr>
              <w:fldChar w:fldCharType="end"/>
            </w:r>
          </w:p>
        </w:tc>
      </w:tr>
      <w:tr w:rsidR="007D2915" w14:paraId="73573E23" w14:textId="77777777" w:rsidTr="000824E5">
        <w:trPr>
          <w:trHeight w:val="144"/>
          <w:tblCellSpacing w:w="0" w:type="dxa"/>
        </w:trPr>
        <w:tc>
          <w:tcPr>
            <w:tcW w:w="0" w:type="auto"/>
            <w:tcMar>
              <w:top w:w="75" w:type="dxa"/>
              <w:left w:w="225" w:type="dxa"/>
              <w:bottom w:w="75" w:type="dxa"/>
              <w:right w:w="0" w:type="dxa"/>
            </w:tcMar>
            <w:hideMark/>
          </w:tcPr>
          <w:p w14:paraId="451AC645"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2F351012"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Connectedness</w:t>
            </w:r>
          </w:p>
        </w:tc>
        <w:tc>
          <w:tcPr>
            <w:tcW w:w="0" w:type="auto"/>
            <w:tcMar>
              <w:top w:w="75" w:type="dxa"/>
              <w:left w:w="225" w:type="dxa"/>
              <w:bottom w:w="75" w:type="dxa"/>
              <w:right w:w="0" w:type="dxa"/>
            </w:tcMar>
            <w:hideMark/>
          </w:tcPr>
          <w:p w14:paraId="21B66107"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16 (36)</w:t>
            </w:r>
          </w:p>
        </w:tc>
        <w:tc>
          <w:tcPr>
            <w:tcW w:w="3066" w:type="dxa"/>
            <w:tcMar>
              <w:top w:w="75" w:type="dxa"/>
              <w:left w:w="225" w:type="dxa"/>
              <w:bottom w:w="75" w:type="dxa"/>
              <w:right w:w="0" w:type="dxa"/>
            </w:tcMar>
            <w:hideMark/>
          </w:tcPr>
          <w:p w14:paraId="6CB4FEE4"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Relationships between patient and provider: closeness, detachment, trust, or doubts</w:t>
            </w:r>
          </w:p>
        </w:tc>
        <w:tc>
          <w:tcPr>
            <w:tcW w:w="7941" w:type="dxa"/>
            <w:tcMar>
              <w:top w:w="75" w:type="dxa"/>
              <w:left w:w="225" w:type="dxa"/>
              <w:bottom w:w="75" w:type="dxa"/>
              <w:right w:w="0" w:type="dxa"/>
            </w:tcMar>
            <w:hideMark/>
          </w:tcPr>
          <w:p w14:paraId="76A35741"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fldChar w:fldCharType="begin">
                <w:fldData xml:space="preserve">PEVuZE5vdGU+PENpdGU+PEF1dGhvcj5Td2FuZXBvZWw8L0F1dGhvcj48WWVhcj4yMDEwPC9ZZWFy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=
</w:fldData>
              </w:fldChar>
            </w:r>
            <w:r w:rsidRPr="00445EA2">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PjxSZWNOdW0+MjE8L1JlY051bT48RGlzcGxheVRleHQ+KEJhcmVsbG8gZXQgYWwuLCAyMDE2OyBU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=
</w:fldData>
              </w:fldChar>
            </w:r>
            <w:r w:rsidRPr="00445EA2">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rPr>
              <w:t>(Barello et al., 2016; Tina Lien Barken et al., 2019; Anna Cox et al., 2017; Jacqueline Susan Feather et al., 2016; Greenhalgh &amp; Shaw, 2017; Ingemann et al., 2020; Sakib Jalil et al., 2015; Lauren Jones &amp; Carol Grech, 2016; Christopher Lemon et al., 2020; Guillermo Molina-Recio et al., 2020; Katherine Morton et al., 2017; Ramya Sita Palacholla et al., 2019; Simen A Steindal et al., 2020; Swanepoel &amp; Hall III, 2010; Rachael C Walker et al., 2019; Yanxia Wei et al., 2020)</w:t>
            </w:r>
            <w:r w:rsidRPr="000911C7">
              <w:rPr>
                <w:color w:val="414042"/>
                <w:w w:val="105"/>
                <w:sz w:val="18"/>
                <w:szCs w:val="18"/>
              </w:rPr>
              <w:fldChar w:fldCharType="end"/>
            </w:r>
          </w:p>
        </w:tc>
      </w:tr>
      <w:tr w:rsidR="007D2915" w14:paraId="5414C45B" w14:textId="77777777" w:rsidTr="000824E5">
        <w:trPr>
          <w:trHeight w:val="144"/>
          <w:tblCellSpacing w:w="0" w:type="dxa"/>
        </w:trPr>
        <w:tc>
          <w:tcPr>
            <w:tcW w:w="0" w:type="auto"/>
            <w:tcMar>
              <w:top w:w="75" w:type="dxa"/>
              <w:left w:w="225" w:type="dxa"/>
              <w:bottom w:w="75" w:type="dxa"/>
              <w:right w:w="0" w:type="dxa"/>
            </w:tcMar>
            <w:hideMark/>
          </w:tcPr>
          <w:p w14:paraId="74F7C9B6"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610234D7"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Attitudes</w:t>
            </w:r>
          </w:p>
        </w:tc>
        <w:tc>
          <w:tcPr>
            <w:tcW w:w="0" w:type="auto"/>
            <w:tcMar>
              <w:top w:w="75" w:type="dxa"/>
              <w:left w:w="225" w:type="dxa"/>
              <w:bottom w:w="75" w:type="dxa"/>
              <w:right w:w="0" w:type="dxa"/>
            </w:tcMar>
            <w:hideMark/>
          </w:tcPr>
          <w:p w14:paraId="2CB20156"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14 (31)</w:t>
            </w:r>
          </w:p>
        </w:tc>
        <w:tc>
          <w:tcPr>
            <w:tcW w:w="3066" w:type="dxa"/>
            <w:tcMar>
              <w:top w:w="75" w:type="dxa"/>
              <w:left w:w="225" w:type="dxa"/>
              <w:bottom w:w="75" w:type="dxa"/>
              <w:right w:w="0" w:type="dxa"/>
            </w:tcMar>
            <w:hideMark/>
          </w:tcPr>
          <w:p w14:paraId="43EA02EE"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Initial beliefs, preferences, and expectations</w:t>
            </w:r>
          </w:p>
          <w:p w14:paraId="037F3144"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Impression of the excellence of the DHIsa</w:t>
            </w:r>
          </w:p>
          <w:p w14:paraId="4191B826"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lastRenderedPageBreak/>
              <w:t>Interpretation of the DHIs</w:t>
            </w:r>
          </w:p>
          <w:p w14:paraId="0E52575C"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Motivation to change behavior</w:t>
            </w:r>
          </w:p>
        </w:tc>
        <w:tc>
          <w:tcPr>
            <w:tcW w:w="7941" w:type="dxa"/>
            <w:tcMar>
              <w:top w:w="75" w:type="dxa"/>
              <w:left w:w="225" w:type="dxa"/>
              <w:bottom w:w="75" w:type="dxa"/>
              <w:right w:w="0" w:type="dxa"/>
            </w:tcMar>
            <w:hideMark/>
          </w:tcPr>
          <w:p w14:paraId="07EE17D4"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lastRenderedPageBreak/>
              <w:fldChar w:fldCharType="begin">
                <w:fldData xml:space="preserve">PEVuZE5vdGU+PENpdGU+PEF1dGhvcj5Td2FuZXBvZWw8L0F1dGhvcj48WWVhcj4yMDEwPC9ZZWFy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</w:fldData>
              </w:fldChar>
            </w:r>
            <w:r w:rsidRPr="000A5D04">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bGxvIGV0IGFsLiwgMjAxNjsgQW5uYSBDb3ggZXQgYWwuLCAyMDE3OyBKYWNxdWVsaW5lIFN1c2Fu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</w:fldData>
              </w:fldChar>
            </w:r>
            <w:r w:rsidRPr="000A5D04">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1D05CB">
              <w:rPr>
                <w:bCs/>
                <w:noProof/>
                <w:color w:val="414042"/>
                <w:w w:val="105"/>
                <w:sz w:val="18"/>
                <w:szCs w:val="18"/>
              </w:rPr>
              <w:t xml:space="preserve">(Ames et al., 2019; Barello et al., 2016; Anna Cox et al., 2017; Jacqueline Susan Feather et al., 2016; Joseph Firth &amp; John Torous, 2015; Greenhalgh &amp; Shaw, 2017; Sakib Jalil et al., 2015; Lauren Jones &amp; Carol Grech, 2016; Guillermo Molina-Recio et al., 2020; Katherine Morton et al., </w:t>
            </w:r>
            <w:r w:rsidRPr="001D05CB">
              <w:rPr>
                <w:bCs/>
                <w:noProof/>
                <w:color w:val="414042"/>
                <w:w w:val="105"/>
                <w:sz w:val="18"/>
                <w:szCs w:val="18"/>
              </w:rPr>
              <w:lastRenderedPageBreak/>
              <w:t>2017; Ramya Sita Palacholla et al., 2019; Dawn K Sakaguchi-Tang et al., 2017; Swanepoel &amp; Hall III, 2010; Linda MP Wesselman et al., 2019)</w:t>
            </w:r>
            <w:r w:rsidRPr="000911C7">
              <w:rPr>
                <w:color w:val="414042"/>
                <w:w w:val="105"/>
                <w:sz w:val="18"/>
                <w:szCs w:val="18"/>
              </w:rPr>
              <w:fldChar w:fldCharType="end"/>
            </w:r>
          </w:p>
        </w:tc>
      </w:tr>
      <w:tr w:rsidR="007D2915" w14:paraId="7E58723D" w14:textId="77777777" w:rsidTr="000824E5">
        <w:trPr>
          <w:trHeight w:val="144"/>
          <w:tblCellSpacing w:w="0" w:type="dxa"/>
        </w:trPr>
        <w:tc>
          <w:tcPr>
            <w:tcW w:w="0" w:type="auto"/>
            <w:tcMar>
              <w:top w:w="75" w:type="dxa"/>
              <w:left w:w="225" w:type="dxa"/>
              <w:bottom w:w="75" w:type="dxa"/>
              <w:right w:w="0" w:type="dxa"/>
            </w:tcMar>
            <w:hideMark/>
          </w:tcPr>
          <w:p w14:paraId="3BBDB492"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77C512E3"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Burden</w:t>
            </w:r>
          </w:p>
        </w:tc>
        <w:tc>
          <w:tcPr>
            <w:tcW w:w="0" w:type="auto"/>
            <w:tcMar>
              <w:top w:w="75" w:type="dxa"/>
              <w:left w:w="225" w:type="dxa"/>
              <w:bottom w:w="75" w:type="dxa"/>
              <w:right w:w="0" w:type="dxa"/>
            </w:tcMar>
            <w:hideMark/>
          </w:tcPr>
          <w:p w14:paraId="5E72841A"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12 (27)</w:t>
            </w:r>
          </w:p>
        </w:tc>
        <w:tc>
          <w:tcPr>
            <w:tcW w:w="3066" w:type="dxa"/>
            <w:tcMar>
              <w:top w:w="75" w:type="dxa"/>
              <w:left w:w="225" w:type="dxa"/>
              <w:bottom w:w="75" w:type="dxa"/>
              <w:right w:w="0" w:type="dxa"/>
            </w:tcMar>
            <w:hideMark/>
          </w:tcPr>
          <w:p w14:paraId="6A42BA2D"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Perceived burden and restriction</w:t>
            </w:r>
          </w:p>
          <w:p w14:paraId="1CED3D4C"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Discomfort</w:t>
            </w:r>
          </w:p>
          <w:p w14:paraId="54554421"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Unconfident</w:t>
            </w:r>
          </w:p>
        </w:tc>
        <w:tc>
          <w:tcPr>
            <w:tcW w:w="7941" w:type="dxa"/>
            <w:tcMar>
              <w:top w:w="75" w:type="dxa"/>
              <w:left w:w="225" w:type="dxa"/>
              <w:bottom w:w="75" w:type="dxa"/>
              <w:right w:w="0" w:type="dxa"/>
            </w:tcMar>
            <w:hideMark/>
          </w:tcPr>
          <w:p w14:paraId="662396AE"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fldChar w:fldCharType="begin">
                <w:fldData xml:space="preserve">PEVuZE5vdGU+PENpdGU+PEF1dGhvcj5Td2FuZXBvZWw8L0F1dGhvcj48WWVhcj4yMDEwPC9ZZWFy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=
</w:fldData>
              </w:fldChar>
            </w:r>
            <w:r w:rsidRPr="00445EA2">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PjxSZWNOdW0+MjE8L1JlY051bT48RGlzcGxheVRleHQ+KFRpbmEgTGllbiBCYXJrZW4gZXQgYWwu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=
</w:fldData>
              </w:fldChar>
            </w:r>
            <w:r w:rsidRPr="00445EA2">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lang w:val="nl-NL"/>
              </w:rPr>
              <w:t>(Tina Lien Barken et al., 2019; Brunton et al., 2015; Anna Cox et al., 2017; Ingemann et al., 2020; Lauren Jones &amp; Carol Grech, 2016; Guillermo Molina-Recio et al., 2020; Katherine Morton et al., 2017; Esther Rincon et al., 2017; Dawn K Sakaguchi-Tang et al., 2017; Randi Stokke, 2016; Swanepoel &amp; Hall III, 2010; Rachael C Walker et al., 2019)</w:t>
            </w:r>
            <w:r w:rsidRPr="000911C7">
              <w:rPr>
                <w:color w:val="414042"/>
                <w:w w:val="105"/>
                <w:sz w:val="18"/>
                <w:szCs w:val="18"/>
              </w:rPr>
              <w:fldChar w:fldCharType="end"/>
            </w:r>
          </w:p>
        </w:tc>
      </w:tr>
      <w:tr w:rsidR="007D2915" w:rsidRPr="00445EA2" w14:paraId="4A63E8BC" w14:textId="77777777" w:rsidTr="000824E5">
        <w:trPr>
          <w:trHeight w:val="257"/>
          <w:tblCellSpacing w:w="0" w:type="dxa"/>
        </w:trPr>
        <w:tc>
          <w:tcPr>
            <w:tcW w:w="0" w:type="auto"/>
            <w:gridSpan w:val="5"/>
            <w:tcBorders>
              <w:top w:val="single" w:sz="4" w:space="0" w:color="auto"/>
              <w:bottom w:val="dotted" w:sz="4" w:space="0" w:color="auto"/>
            </w:tcBorders>
            <w:tcMar>
              <w:top w:w="75" w:type="dxa"/>
              <w:left w:w="225" w:type="dxa"/>
              <w:bottom w:w="75" w:type="dxa"/>
              <w:right w:w="0" w:type="dxa"/>
            </w:tcMar>
            <w:hideMark/>
          </w:tcPr>
          <w:p w14:paraId="222396FB"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Capability outcomes (n=19, 42%)</w:t>
            </w:r>
          </w:p>
        </w:tc>
      </w:tr>
      <w:tr w:rsidR="007D2915" w14:paraId="42D5078B" w14:textId="77777777" w:rsidTr="000824E5">
        <w:trPr>
          <w:trHeight w:val="1168"/>
          <w:tblCellSpacing w:w="0" w:type="dxa"/>
        </w:trPr>
        <w:tc>
          <w:tcPr>
            <w:tcW w:w="0" w:type="auto"/>
            <w:tcMar>
              <w:top w:w="75" w:type="dxa"/>
              <w:left w:w="225" w:type="dxa"/>
              <w:bottom w:w="75" w:type="dxa"/>
              <w:right w:w="0" w:type="dxa"/>
            </w:tcMar>
            <w:hideMark/>
          </w:tcPr>
          <w:p w14:paraId="75E44E0F"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52938684"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Autonomy and knowledge-gaining</w:t>
            </w:r>
          </w:p>
        </w:tc>
        <w:tc>
          <w:tcPr>
            <w:tcW w:w="0" w:type="auto"/>
            <w:tcMar>
              <w:top w:w="75" w:type="dxa"/>
              <w:left w:w="225" w:type="dxa"/>
              <w:bottom w:w="75" w:type="dxa"/>
              <w:right w:w="0" w:type="dxa"/>
            </w:tcMar>
            <w:hideMark/>
          </w:tcPr>
          <w:p w14:paraId="009C538B"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19 (42)</w:t>
            </w:r>
          </w:p>
        </w:tc>
        <w:tc>
          <w:tcPr>
            <w:tcW w:w="3066" w:type="dxa"/>
            <w:tcMar>
              <w:top w:w="75" w:type="dxa"/>
              <w:left w:w="225" w:type="dxa"/>
              <w:bottom w:w="75" w:type="dxa"/>
              <w:right w:w="0" w:type="dxa"/>
            </w:tcMar>
            <w:hideMark/>
          </w:tcPr>
          <w:p w14:paraId="083DA9F5"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Participants’ level of informed state of mind after using the DHIs: clinical awareness</w:t>
            </w:r>
          </w:p>
          <w:p w14:paraId="40ADC0CC"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Patients’ level of health knowledge: health literacy, skills, and understanding</w:t>
            </w:r>
          </w:p>
          <w:p w14:paraId="64CA1834"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Patients’ ability to make clinical decisions: problem-solving and shared decision-making</w:t>
            </w:r>
          </w:p>
        </w:tc>
        <w:tc>
          <w:tcPr>
            <w:tcW w:w="7941" w:type="dxa"/>
            <w:tcMar>
              <w:top w:w="75" w:type="dxa"/>
              <w:left w:w="225" w:type="dxa"/>
              <w:bottom w:w="75" w:type="dxa"/>
              <w:right w:w="0" w:type="dxa"/>
            </w:tcMar>
            <w:hideMark/>
          </w:tcPr>
          <w:p w14:paraId="380F6CFD"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fldChar w:fldCharType="begin">
                <w:fldData xml:space="preserve">PEVuZE5vdGU+PENpdGU+PEF1dGhvcj5Td2FuZXBvZWw8L0F1dGhvcj48WWVhcj4yMDEwPC9ZZWFy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cj5MZW9uYXJkc2VuPC9BdXRob3I+PFllYXI+MjAyMDwvWWVhcj48UmVjTnVtPjQwPC9SZWNOdW0+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=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PEVuZE5vdGU+PENpdGU+PEF1dGhvcj5Td2FuZXBvZWw8L0F1dGhvcj48WWVhcj4yMDEwPC9ZZWFy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cj5MZW9uYXJkc2VuPC9BdXRob3I+PFllYXI+MjAyMDwvWWVhcj48UmVjTnVtPjQwPC9SZWNOdW0+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=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0911C7">
              <w:rPr>
                <w:color w:val="414042"/>
                <w:w w:val="105"/>
                <w:sz w:val="18"/>
                <w:szCs w:val="18"/>
              </w:rPr>
            </w:r>
            <w:r w:rsidRPr="000911C7">
              <w:rPr>
                <w:color w:val="414042"/>
                <w:w w:val="105"/>
                <w:sz w:val="18"/>
                <w:szCs w:val="18"/>
              </w:rPr>
              <w:fldChar w:fldCharType="separate"/>
            </w:r>
            <w:r>
              <w:rPr>
                <w:noProof/>
                <w:color w:val="414042"/>
                <w:w w:val="105"/>
                <w:sz w:val="18"/>
                <w:szCs w:val="18"/>
              </w:rPr>
              <w:t>(Barello et al., 2016; Tina Lien Barken et al., 2019; Anna Cox et al., 2017; Jacqueline Susan Feather et al., 2016; Greenhalgh &amp; Shaw, 2017; Sakib Jalil et al., 2015; Lauren Jones &amp; Carol Grech, 2016; Kuijpers et al., 2013; A.-C. L. Leonardsen et al., 2020; Deborah Morrison et al., 2014; Katherine Morton et al., 2017; Ramya Sita Palacholla et al., 2019; Kristin L Rising et al., 2018; Helen Slater et al., 2017; Simen A Steindal et al., 2020; Randi Stokke, 2016; Swanepoel &amp; Hall III, 2010; Rachael C Walker et al., 2019; Linda MP Wesselman et al., 2019)</w:t>
            </w:r>
            <w:r w:rsidRPr="000911C7">
              <w:rPr>
                <w:color w:val="414042"/>
                <w:w w:val="105"/>
                <w:sz w:val="18"/>
                <w:szCs w:val="18"/>
              </w:rPr>
              <w:fldChar w:fldCharType="end"/>
            </w:r>
          </w:p>
        </w:tc>
      </w:tr>
      <w:tr w:rsidR="007D2915" w:rsidRPr="00445EA2" w14:paraId="6CBD1F40" w14:textId="77777777" w:rsidTr="000824E5">
        <w:trPr>
          <w:trHeight w:val="244"/>
          <w:tblCellSpacing w:w="0" w:type="dxa"/>
        </w:trPr>
        <w:tc>
          <w:tcPr>
            <w:tcW w:w="0" w:type="auto"/>
            <w:gridSpan w:val="5"/>
            <w:tcBorders>
              <w:top w:val="single" w:sz="4" w:space="0" w:color="auto"/>
              <w:bottom w:val="dotted" w:sz="4" w:space="0" w:color="auto"/>
            </w:tcBorders>
            <w:tcMar>
              <w:top w:w="75" w:type="dxa"/>
              <w:left w:w="225" w:type="dxa"/>
              <w:bottom w:w="75" w:type="dxa"/>
              <w:right w:w="0" w:type="dxa"/>
            </w:tcMar>
            <w:hideMark/>
          </w:tcPr>
          <w:p w14:paraId="018F2CFA" w14:textId="77777777" w:rsidR="007D2915" w:rsidRPr="00445EA2" w:rsidRDefault="007D2915" w:rsidP="000824E5">
            <w:pPr>
              <w:kinsoku w:val="0"/>
              <w:overflowPunct w:val="0"/>
              <w:autoSpaceDE w:val="0"/>
              <w:autoSpaceDN w:val="0"/>
              <w:adjustRightInd w:val="0"/>
              <w:spacing w:line="360" w:lineRule="auto"/>
              <w:rPr>
                <w:b/>
                <w:bCs/>
                <w:color w:val="414042"/>
                <w:w w:val="105"/>
                <w:sz w:val="18"/>
                <w:szCs w:val="18"/>
              </w:rPr>
            </w:pPr>
            <w:r w:rsidRPr="00445EA2">
              <w:rPr>
                <w:b/>
                <w:bCs/>
                <w:color w:val="414042"/>
                <w:w w:val="105"/>
                <w:sz w:val="18"/>
                <w:szCs w:val="18"/>
              </w:rPr>
              <w:t>Behavioral outcomes (n=26, 58%)</w:t>
            </w:r>
          </w:p>
        </w:tc>
      </w:tr>
      <w:tr w:rsidR="007D2915" w14:paraId="62FE40E7" w14:textId="77777777" w:rsidTr="000824E5">
        <w:trPr>
          <w:trHeight w:val="1093"/>
          <w:tblCellSpacing w:w="0" w:type="dxa"/>
        </w:trPr>
        <w:tc>
          <w:tcPr>
            <w:tcW w:w="0" w:type="auto"/>
            <w:tcMar>
              <w:top w:w="75" w:type="dxa"/>
              <w:left w:w="225" w:type="dxa"/>
              <w:bottom w:w="75" w:type="dxa"/>
              <w:right w:w="0" w:type="dxa"/>
            </w:tcMar>
            <w:hideMark/>
          </w:tcPr>
          <w:p w14:paraId="2E64CF71"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6C76E45C"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Adherence</w:t>
            </w:r>
          </w:p>
        </w:tc>
        <w:tc>
          <w:tcPr>
            <w:tcW w:w="0" w:type="auto"/>
            <w:tcMar>
              <w:top w:w="75" w:type="dxa"/>
              <w:left w:w="225" w:type="dxa"/>
              <w:bottom w:w="75" w:type="dxa"/>
              <w:right w:w="0" w:type="dxa"/>
            </w:tcMar>
            <w:hideMark/>
          </w:tcPr>
          <w:p w14:paraId="2823941C"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19 (42)</w:t>
            </w:r>
          </w:p>
        </w:tc>
        <w:tc>
          <w:tcPr>
            <w:tcW w:w="3066" w:type="dxa"/>
            <w:tcMar>
              <w:top w:w="75" w:type="dxa"/>
              <w:left w:w="225" w:type="dxa"/>
              <w:bottom w:w="75" w:type="dxa"/>
              <w:right w:w="0" w:type="dxa"/>
            </w:tcMar>
            <w:hideMark/>
          </w:tcPr>
          <w:p w14:paraId="77F5C538"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Initial, sustained use of certain features</w:t>
            </w:r>
          </w:p>
          <w:p w14:paraId="2A9BE763"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Download and deletion rates</w:t>
            </w:r>
          </w:p>
          <w:p w14:paraId="3A088620"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Completion rates</w:t>
            </w:r>
          </w:p>
          <w:p w14:paraId="740E4633"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Dropout rates</w:t>
            </w:r>
          </w:p>
          <w:p w14:paraId="62A804CB"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Speed of task completion</w:t>
            </w:r>
          </w:p>
        </w:tc>
        <w:tc>
          <w:tcPr>
            <w:tcW w:w="7941" w:type="dxa"/>
            <w:tcMar>
              <w:top w:w="75" w:type="dxa"/>
              <w:left w:w="225" w:type="dxa"/>
              <w:bottom w:w="75" w:type="dxa"/>
              <w:right w:w="0" w:type="dxa"/>
            </w:tcMar>
            <w:hideMark/>
          </w:tcPr>
          <w:p w14:paraId="62CCB9BC"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fldChar w:fldCharType="begin">
                <w:fldData xml:space="preserve">PEVuZE5vdGU+PENpdGU+PEF1dGhvcj5LdWlqcGVyczwvQXV0aG9yPjxZZWFyPjIwMTM8L1llYXI+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</w:fldData>
              </w:fldChar>
            </w:r>
            <w:r w:rsidRPr="000B47D8">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PEVuZE5vdGU+PENpdGU+PEF1dGhvcj5LdWlqcGVyczwvQXV0aG9yPjxZZWFyPjIwMTM8L1llYXI+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</w:fldData>
              </w:fldChar>
            </w:r>
            <w:r w:rsidRPr="000B47D8">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lang w:val="nl-NL"/>
              </w:rPr>
              <w:t>(Barello et al., 2016; Joseph Firth &amp; John Torous, 2015; Greenhalgh &amp; Shaw, 2017; Sakib Jalil et al., 2015; Lauren Jones &amp; Carol Grech, 2016; Kuijpers et al., 2013; Emily G Lattie et al., 2019; Christopher Lemon et al., 2020; A.-C. L. Leonardsen et al., 2020; Clare Liddy et al., 2016; Guillermo Molina-Recio et al., 2020; Deborah Morrison et al., 2014; Katherine Morton et al., 2017; O’Keefe et al., 2021; Esther Rincon et al., 2017; Kristin L Rising et al., 2018; Dawn K Sakaguchi-Tang et al., 2017; Randi Stokke, 2016; Linda MP Wesselman et al., 2019)</w:t>
            </w:r>
            <w:r w:rsidRPr="000911C7">
              <w:rPr>
                <w:color w:val="414042"/>
                <w:w w:val="105"/>
                <w:sz w:val="18"/>
                <w:szCs w:val="18"/>
              </w:rPr>
              <w:fldChar w:fldCharType="end"/>
            </w:r>
          </w:p>
        </w:tc>
      </w:tr>
      <w:tr w:rsidR="007D2915" w14:paraId="2D44B73A" w14:textId="77777777" w:rsidTr="000824E5">
        <w:trPr>
          <w:trHeight w:val="716"/>
          <w:tblCellSpacing w:w="0" w:type="dxa"/>
        </w:trPr>
        <w:tc>
          <w:tcPr>
            <w:tcW w:w="0" w:type="auto"/>
            <w:tcMar>
              <w:top w:w="75" w:type="dxa"/>
              <w:left w:w="225" w:type="dxa"/>
              <w:bottom w:w="75" w:type="dxa"/>
              <w:right w:w="0" w:type="dxa"/>
            </w:tcMar>
            <w:hideMark/>
          </w:tcPr>
          <w:p w14:paraId="4F0CD56E"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3A64ABF0"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Self-management behaviors</w:t>
            </w:r>
          </w:p>
        </w:tc>
        <w:tc>
          <w:tcPr>
            <w:tcW w:w="0" w:type="auto"/>
            <w:tcMar>
              <w:top w:w="75" w:type="dxa"/>
              <w:left w:w="225" w:type="dxa"/>
              <w:bottom w:w="75" w:type="dxa"/>
              <w:right w:w="0" w:type="dxa"/>
            </w:tcMar>
            <w:hideMark/>
          </w:tcPr>
          <w:p w14:paraId="4324DAE6"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17 (38)</w:t>
            </w:r>
          </w:p>
        </w:tc>
        <w:tc>
          <w:tcPr>
            <w:tcW w:w="3066" w:type="dxa"/>
            <w:tcMar>
              <w:top w:w="75" w:type="dxa"/>
              <w:left w:w="225" w:type="dxa"/>
              <w:bottom w:w="75" w:type="dxa"/>
              <w:right w:w="0" w:type="dxa"/>
            </w:tcMar>
            <w:hideMark/>
          </w:tcPr>
          <w:p w14:paraId="77EE72AE"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Number of individuals exercising regularly or using dietary behaviors compared with the total number of participants</w:t>
            </w:r>
          </w:p>
          <w:p w14:paraId="11B28835"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Engagement of treatment, self-care, and help-seeking behavior</w:t>
            </w:r>
          </w:p>
        </w:tc>
        <w:tc>
          <w:tcPr>
            <w:tcW w:w="7941" w:type="dxa"/>
            <w:tcMar>
              <w:top w:w="75" w:type="dxa"/>
              <w:left w:w="225" w:type="dxa"/>
              <w:bottom w:w="75" w:type="dxa"/>
              <w:right w:w="0" w:type="dxa"/>
            </w:tcMar>
            <w:hideMark/>
          </w:tcPr>
          <w:p w14:paraId="09200AA3"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bCs/>
                <w:color w:val="414042"/>
                <w:w w:val="105"/>
                <w:sz w:val="18"/>
                <w:szCs w:val="18"/>
                <w:lang w:val="en-US"/>
              </w:rPr>
              <w:fldChar w:fldCharType="begin">
                <w:fldData xml:space="preserve">PEVuZE5vdGU+PENpdGU+PEF1dGhvcj5LdWlqcGVyczwvQXV0aG9yPjxZZWFyPjIwMTM8L1llYXI+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</w:fldData>
              </w:fldChar>
            </w:r>
            <w:r w:rsidRPr="000B47D8">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PEVuZE5vdGU+PENpdGU+PEF1dGhvcj5LdWlqcGVyczwvQXV0aG9yPjxZZWFyPjIwMTM8L1llYXI+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</w:fldData>
              </w:fldChar>
            </w:r>
            <w:r w:rsidRPr="000B47D8">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rPr>
              <w:t>(Barello et al., 2016; Tina Lien Barken et al., 2019; Amberly Brigden et al., 2020; Brunton et al., 2015; M. F. De La Cruz Monroy &amp; A. Mosahebi, 2019; Jacqueline Susan Feather et al., 2016; Joseph Firth &amp; John Torous, 2015; Greenhalgh &amp; Shaw, 2017; Sakib Jalil et al., 2015; Kuijpers et al., 2013; Christopher Lemon et al., 2020; A.-C. L. Leonardsen et al., 2020; Guillermo Molina-Recio et al., 2020; Deborah Morrison et al., 2014; Katherine Morton et al., 2017; Esther Rincon et al., 2017; Linda MP Wesselman et al., 2019)</w:t>
            </w:r>
            <w:r w:rsidRPr="000911C7">
              <w:rPr>
                <w:color w:val="414042"/>
                <w:w w:val="105"/>
                <w:sz w:val="18"/>
                <w:szCs w:val="18"/>
              </w:rPr>
              <w:fldChar w:fldCharType="end"/>
            </w:r>
          </w:p>
        </w:tc>
      </w:tr>
      <w:tr w:rsidR="007D2915" w14:paraId="00330E0C" w14:textId="77777777" w:rsidTr="000824E5">
        <w:trPr>
          <w:trHeight w:val="942"/>
          <w:tblCellSpacing w:w="0" w:type="dxa"/>
        </w:trPr>
        <w:tc>
          <w:tcPr>
            <w:tcW w:w="0" w:type="auto"/>
            <w:tcMar>
              <w:top w:w="75" w:type="dxa"/>
              <w:left w:w="225" w:type="dxa"/>
              <w:bottom w:w="75" w:type="dxa"/>
              <w:right w:w="0" w:type="dxa"/>
            </w:tcMar>
            <w:hideMark/>
          </w:tcPr>
          <w:p w14:paraId="403605C3" w14:textId="77777777" w:rsidR="007D2915" w:rsidRDefault="007D2915" w:rsidP="000824E5">
            <w:pPr>
              <w:spacing w:line="360" w:lineRule="auto"/>
              <w:rPr>
                <w:rFonts w:ascii="Roboto" w:hAnsi="Roboto"/>
                <w:color w:val="1A254C"/>
                <w:sz w:val="21"/>
                <w:szCs w:val="21"/>
              </w:rPr>
            </w:pPr>
          </w:p>
        </w:tc>
        <w:tc>
          <w:tcPr>
            <w:tcW w:w="0" w:type="auto"/>
            <w:tcMar>
              <w:top w:w="75" w:type="dxa"/>
              <w:left w:w="225" w:type="dxa"/>
              <w:bottom w:w="75" w:type="dxa"/>
              <w:right w:w="0" w:type="dxa"/>
            </w:tcMar>
            <w:hideMark/>
          </w:tcPr>
          <w:p w14:paraId="7387CD92" w14:textId="77777777" w:rsidR="007D2915" w:rsidRPr="000911C7" w:rsidRDefault="007D2915" w:rsidP="000824E5">
            <w:p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Patient-provider communication</w:t>
            </w:r>
          </w:p>
        </w:tc>
        <w:tc>
          <w:tcPr>
            <w:tcW w:w="0" w:type="auto"/>
            <w:tcMar>
              <w:top w:w="75" w:type="dxa"/>
              <w:left w:w="225" w:type="dxa"/>
              <w:bottom w:w="75" w:type="dxa"/>
              <w:right w:w="0" w:type="dxa"/>
            </w:tcMar>
            <w:hideMark/>
          </w:tcPr>
          <w:p w14:paraId="3BE66209" w14:textId="77777777" w:rsidR="007D2915" w:rsidRPr="000911C7" w:rsidRDefault="007D2915" w:rsidP="007D2915">
            <w:pPr>
              <w:numPr>
                <w:ilvl w:val="0"/>
                <w:numId w:val="2"/>
              </w:numPr>
              <w:kinsoku w:val="0"/>
              <w:overflowPunct w:val="0"/>
              <w:autoSpaceDE w:val="0"/>
              <w:autoSpaceDN w:val="0"/>
              <w:adjustRightInd w:val="0"/>
              <w:spacing w:after="0" w:line="360" w:lineRule="auto"/>
              <w:ind w:left="0"/>
              <w:rPr>
                <w:color w:val="414042"/>
                <w:w w:val="105"/>
                <w:sz w:val="18"/>
                <w:szCs w:val="18"/>
              </w:rPr>
            </w:pPr>
            <w:r w:rsidRPr="000911C7">
              <w:rPr>
                <w:color w:val="414042"/>
                <w:w w:val="105"/>
                <w:sz w:val="18"/>
                <w:szCs w:val="18"/>
              </w:rPr>
              <w:t>11 (24)</w:t>
            </w:r>
          </w:p>
        </w:tc>
        <w:tc>
          <w:tcPr>
            <w:tcW w:w="3066" w:type="dxa"/>
            <w:tcMar>
              <w:top w:w="75" w:type="dxa"/>
              <w:left w:w="225" w:type="dxa"/>
              <w:bottom w:w="75" w:type="dxa"/>
              <w:right w:w="0" w:type="dxa"/>
            </w:tcMar>
            <w:hideMark/>
          </w:tcPr>
          <w:p w14:paraId="104BC0D3"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Number and frequency of patient-provider contacts</w:t>
            </w:r>
          </w:p>
          <w:p w14:paraId="4531120E"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Engagement of patient-provider communication</w:t>
            </w:r>
          </w:p>
          <w:p w14:paraId="068E6DCB"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Quality of patient-provider communication (eg, percentage of patients reporting that HCPsb communicated well)</w:t>
            </w:r>
          </w:p>
        </w:tc>
        <w:tc>
          <w:tcPr>
            <w:tcW w:w="7941" w:type="dxa"/>
            <w:tcMar>
              <w:top w:w="75" w:type="dxa"/>
              <w:left w:w="225" w:type="dxa"/>
              <w:bottom w:w="75" w:type="dxa"/>
              <w:right w:w="0" w:type="dxa"/>
            </w:tcMar>
            <w:hideMark/>
          </w:tcPr>
          <w:p w14:paraId="2116BBE5" w14:textId="77777777" w:rsidR="007D2915" w:rsidRPr="000911C7" w:rsidRDefault="007D2915" w:rsidP="007D2915">
            <w:pPr>
              <w:numPr>
                <w:ilvl w:val="0"/>
                <w:numId w:val="2"/>
              </w:numPr>
              <w:kinsoku w:val="0"/>
              <w:overflowPunct w:val="0"/>
              <w:autoSpaceDE w:val="0"/>
              <w:autoSpaceDN w:val="0"/>
              <w:adjustRightInd w:val="0"/>
              <w:spacing w:after="0" w:line="360" w:lineRule="auto"/>
              <w:ind w:left="0"/>
              <w:rPr>
                <w:color w:val="414042"/>
                <w:w w:val="105"/>
                <w:sz w:val="18"/>
                <w:szCs w:val="18"/>
              </w:rPr>
            </w:pPr>
            <w:r w:rsidRPr="000911C7">
              <w:rPr>
                <w:bCs/>
                <w:color w:val="414042"/>
                <w:w w:val="105"/>
                <w:sz w:val="18"/>
                <w:szCs w:val="18"/>
                <w:lang w:val="en-US"/>
              </w:rPr>
              <w:fldChar w:fldCharType="begin">
                <w:fldData xml:space="preserve">PEVuZE5vdGU+PENpdGU+PEF1dGhvcj5KYWxpbDwvQXV0aG9yPjxZZWFyPjIwMTU8L1llYXI+PFJl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</w:fldData>
              </w:fldChar>
            </w:r>
            <w:r w:rsidRPr="00445EA2">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PEVuZE5vdGU+PENpdGU+PEF1dGhvcj5KYWxpbDwvQXV0aG9yPjxZZWFyPjIwMTU8L1llYXI+PFJl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</w:fldData>
              </w:fldChar>
            </w:r>
            <w:r w:rsidRPr="00445EA2">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lang w:val="nl-NL"/>
              </w:rPr>
              <w:t>(Barello et al., 2016; Tina Lien Barken et al., 2019; Amberly Brigden et al., 2020; Anna Cox et al., 2017; M. F. De La Cruz Monroy &amp; A. Mosahebi, 2019; Greenhalgh &amp; Shaw, 2017; Sakib Jalil et al., 2015; O’Keefe et al., 2021; Ramya Sita Palacholla et al., 2019; Kristin L Rising et al., 2018; Simen A Steindal et al., 2020)</w:t>
            </w:r>
            <w:r w:rsidRPr="000911C7">
              <w:rPr>
                <w:color w:val="414042"/>
                <w:w w:val="105"/>
                <w:sz w:val="18"/>
                <w:szCs w:val="18"/>
              </w:rPr>
              <w:fldChar w:fldCharType="end"/>
            </w:r>
          </w:p>
        </w:tc>
      </w:tr>
      <w:tr w:rsidR="007D2915" w:rsidRPr="00445EA2" w14:paraId="6021B6A6" w14:textId="77777777" w:rsidTr="000824E5">
        <w:trPr>
          <w:trHeight w:val="244"/>
          <w:tblCellSpacing w:w="0" w:type="dxa"/>
        </w:trPr>
        <w:tc>
          <w:tcPr>
            <w:tcW w:w="0" w:type="auto"/>
            <w:gridSpan w:val="5"/>
            <w:tcBorders>
              <w:top w:val="single" w:sz="4" w:space="0" w:color="auto"/>
              <w:bottom w:val="dotted" w:sz="4" w:space="0" w:color="auto"/>
            </w:tcBorders>
            <w:tcMar>
              <w:top w:w="75" w:type="dxa"/>
              <w:left w:w="225" w:type="dxa"/>
              <w:bottom w:w="75" w:type="dxa"/>
              <w:right w:w="0" w:type="dxa"/>
            </w:tcMar>
            <w:hideMark/>
          </w:tcPr>
          <w:p w14:paraId="41AE8B45" w14:textId="77777777" w:rsidR="007D2915" w:rsidRPr="00445EA2" w:rsidRDefault="007D2915" w:rsidP="007D2915">
            <w:pPr>
              <w:numPr>
                <w:ilvl w:val="0"/>
                <w:numId w:val="2"/>
              </w:numPr>
              <w:kinsoku w:val="0"/>
              <w:overflowPunct w:val="0"/>
              <w:autoSpaceDE w:val="0"/>
              <w:autoSpaceDN w:val="0"/>
              <w:adjustRightInd w:val="0"/>
              <w:spacing w:after="0" w:line="360" w:lineRule="auto"/>
              <w:ind w:left="0"/>
              <w:rPr>
                <w:b/>
                <w:bCs/>
                <w:color w:val="414042"/>
                <w:w w:val="105"/>
                <w:sz w:val="18"/>
                <w:szCs w:val="18"/>
              </w:rPr>
            </w:pPr>
            <w:r w:rsidRPr="00445EA2">
              <w:rPr>
                <w:b/>
                <w:bCs/>
                <w:color w:val="414042"/>
                <w:w w:val="105"/>
                <w:sz w:val="18"/>
                <w:szCs w:val="18"/>
              </w:rPr>
              <w:lastRenderedPageBreak/>
              <w:t>Clinical outcomes (n=23, 51%)</w:t>
            </w:r>
          </w:p>
        </w:tc>
      </w:tr>
      <w:tr w:rsidR="007D2915" w14:paraId="78515AA2" w14:textId="77777777" w:rsidTr="000824E5">
        <w:trPr>
          <w:trHeight w:val="1242"/>
          <w:tblCellSpacing w:w="0" w:type="dxa"/>
        </w:trPr>
        <w:tc>
          <w:tcPr>
            <w:tcW w:w="0" w:type="auto"/>
            <w:tcBorders>
              <w:bottom w:val="single" w:sz="18" w:space="0" w:color="auto"/>
            </w:tcBorders>
            <w:tcMar>
              <w:top w:w="75" w:type="dxa"/>
              <w:left w:w="225" w:type="dxa"/>
              <w:bottom w:w="75" w:type="dxa"/>
              <w:right w:w="0" w:type="dxa"/>
            </w:tcMar>
            <w:hideMark/>
          </w:tcPr>
          <w:p w14:paraId="0868EBB4" w14:textId="77777777" w:rsidR="007D2915" w:rsidRDefault="007D2915" w:rsidP="000824E5">
            <w:pPr>
              <w:spacing w:line="360" w:lineRule="auto"/>
              <w:rPr>
                <w:rFonts w:ascii="Roboto" w:hAnsi="Roboto"/>
                <w:color w:val="1A254C"/>
                <w:sz w:val="21"/>
                <w:szCs w:val="21"/>
              </w:rPr>
            </w:pPr>
          </w:p>
        </w:tc>
        <w:tc>
          <w:tcPr>
            <w:tcW w:w="0" w:type="auto"/>
            <w:tcBorders>
              <w:bottom w:val="single" w:sz="18" w:space="0" w:color="auto"/>
            </w:tcBorders>
            <w:tcMar>
              <w:top w:w="75" w:type="dxa"/>
              <w:left w:w="225" w:type="dxa"/>
              <w:bottom w:w="75" w:type="dxa"/>
              <w:right w:w="0" w:type="dxa"/>
            </w:tcMar>
            <w:hideMark/>
          </w:tcPr>
          <w:p w14:paraId="3C27135C" w14:textId="77777777" w:rsidR="007D2915" w:rsidRDefault="007D2915" w:rsidP="007D2915">
            <w:pPr>
              <w:numPr>
                <w:ilvl w:val="0"/>
                <w:numId w:val="2"/>
              </w:numPr>
              <w:kinsoku w:val="0"/>
              <w:overflowPunct w:val="0"/>
              <w:autoSpaceDE w:val="0"/>
              <w:autoSpaceDN w:val="0"/>
              <w:adjustRightInd w:val="0"/>
              <w:spacing w:after="0" w:line="360" w:lineRule="auto"/>
              <w:ind w:left="0"/>
              <w:rPr>
                <w:rFonts w:ascii="Roboto" w:hAnsi="Roboto"/>
                <w:color w:val="1A254C"/>
                <w:sz w:val="21"/>
                <w:szCs w:val="21"/>
              </w:rPr>
            </w:pPr>
            <w:r w:rsidRPr="000911C7">
              <w:rPr>
                <w:color w:val="414042"/>
                <w:w w:val="105"/>
                <w:sz w:val="18"/>
                <w:szCs w:val="18"/>
              </w:rPr>
              <w:t>Health conditions</w:t>
            </w:r>
          </w:p>
        </w:tc>
        <w:tc>
          <w:tcPr>
            <w:tcW w:w="0" w:type="auto"/>
            <w:tcBorders>
              <w:bottom w:val="single" w:sz="18" w:space="0" w:color="auto"/>
            </w:tcBorders>
            <w:tcMar>
              <w:top w:w="75" w:type="dxa"/>
              <w:left w:w="225" w:type="dxa"/>
              <w:bottom w:w="75" w:type="dxa"/>
              <w:right w:w="0" w:type="dxa"/>
            </w:tcMar>
            <w:hideMark/>
          </w:tcPr>
          <w:p w14:paraId="421E8863" w14:textId="77777777" w:rsidR="007D2915" w:rsidRPr="000911C7" w:rsidRDefault="007D2915" w:rsidP="007D2915">
            <w:pPr>
              <w:numPr>
                <w:ilvl w:val="0"/>
                <w:numId w:val="2"/>
              </w:numPr>
              <w:kinsoku w:val="0"/>
              <w:overflowPunct w:val="0"/>
              <w:autoSpaceDE w:val="0"/>
              <w:autoSpaceDN w:val="0"/>
              <w:adjustRightInd w:val="0"/>
              <w:spacing w:after="0" w:line="360" w:lineRule="auto"/>
              <w:ind w:left="0"/>
              <w:rPr>
                <w:color w:val="414042"/>
                <w:w w:val="105"/>
                <w:sz w:val="18"/>
                <w:szCs w:val="18"/>
              </w:rPr>
            </w:pPr>
            <w:r w:rsidRPr="000911C7">
              <w:rPr>
                <w:color w:val="414042"/>
                <w:w w:val="105"/>
                <w:sz w:val="18"/>
                <w:szCs w:val="18"/>
              </w:rPr>
              <w:t>23 (51)</w:t>
            </w:r>
          </w:p>
        </w:tc>
        <w:tc>
          <w:tcPr>
            <w:tcW w:w="3066" w:type="dxa"/>
            <w:tcBorders>
              <w:bottom w:val="single" w:sz="18" w:space="0" w:color="auto"/>
            </w:tcBorders>
            <w:tcMar>
              <w:top w:w="75" w:type="dxa"/>
              <w:left w:w="225" w:type="dxa"/>
              <w:bottom w:w="75" w:type="dxa"/>
              <w:right w:w="0" w:type="dxa"/>
            </w:tcMar>
            <w:hideMark/>
          </w:tcPr>
          <w:p w14:paraId="2863213F"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Level of pain and symptoms control</w:t>
            </w:r>
          </w:p>
          <w:p w14:paraId="7DFF3B36"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Status of physical health</w:t>
            </w:r>
          </w:p>
          <w:p w14:paraId="438F71D7"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Level of health or treatment-related anxiety, depression, and stress</w:t>
            </w:r>
          </w:p>
          <w:p w14:paraId="710F1C3F"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Mortality rates</w:t>
            </w:r>
          </w:p>
          <w:p w14:paraId="6BBB803D"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Morbidity rates</w:t>
            </w:r>
          </w:p>
          <w:p w14:paraId="13339EF8" w14:textId="77777777" w:rsidR="007D2915" w:rsidRPr="000911C7"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0911C7">
              <w:rPr>
                <w:color w:val="414042"/>
                <w:w w:val="105"/>
                <w:sz w:val="18"/>
                <w:szCs w:val="18"/>
              </w:rPr>
              <w:t>Adverse effects</w:t>
            </w:r>
          </w:p>
        </w:tc>
        <w:tc>
          <w:tcPr>
            <w:tcW w:w="7941" w:type="dxa"/>
            <w:tcBorders>
              <w:bottom w:val="single" w:sz="18" w:space="0" w:color="auto"/>
            </w:tcBorders>
            <w:tcMar>
              <w:top w:w="75" w:type="dxa"/>
              <w:left w:w="225" w:type="dxa"/>
              <w:bottom w:w="75" w:type="dxa"/>
              <w:right w:w="0" w:type="dxa"/>
            </w:tcMar>
            <w:hideMark/>
          </w:tcPr>
          <w:p w14:paraId="3E665ED8" w14:textId="77777777" w:rsidR="007D2915" w:rsidRPr="000911C7" w:rsidRDefault="007D2915" w:rsidP="007D2915">
            <w:pPr>
              <w:numPr>
                <w:ilvl w:val="0"/>
                <w:numId w:val="2"/>
              </w:numPr>
              <w:kinsoku w:val="0"/>
              <w:overflowPunct w:val="0"/>
              <w:autoSpaceDE w:val="0"/>
              <w:autoSpaceDN w:val="0"/>
              <w:adjustRightInd w:val="0"/>
              <w:spacing w:after="0" w:line="360" w:lineRule="auto"/>
              <w:ind w:left="0"/>
              <w:rPr>
                <w:color w:val="414042"/>
                <w:w w:val="105"/>
                <w:sz w:val="18"/>
                <w:szCs w:val="18"/>
              </w:rPr>
            </w:pPr>
            <w:r w:rsidRPr="000911C7">
              <w:rPr>
                <w:bCs/>
                <w:color w:val="414042"/>
                <w:w w:val="105"/>
                <w:sz w:val="18"/>
                <w:szCs w:val="18"/>
                <w:lang w:val="en-US"/>
              </w:rPr>
              <w:fldChar w:fldCharType="begin">
                <w:fldData xml:space="preserve">PEVuZE5vdGU+PENpdGU+PEF1dGhvcj5Nb3JyaXNvbjwvQXV0aG9yPjxZZWFyPjIwMTQ8L1llYXI+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ZWNvcmQ+PC9DaXRlPjxDaXRlPjxBdXRob3I+V2Vzc2VsbWFuPC9BdXRob3I+PFllYXI+MjAxOTwv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</w:fldData>
              </w:fldChar>
            </w:r>
            <w:r w:rsidRPr="00445EA2">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PEVuZE5vdGU+PENpdGU+PEF1dGhvcj5Nb3JyaXNvbjwvQXV0aG9yPjxZZWFyPjIwMTQ8L1llYXI+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ZWNvcmQ+PC9DaXRlPjxDaXRlPjxBdXRob3I+V2Vzc2VsbWFuPC9BdXRob3I+PFllYXI+MjAxOTwv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</w:fldData>
              </w:fldChar>
            </w:r>
            <w:r w:rsidRPr="00445EA2">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0911C7">
              <w:rPr>
                <w:bCs/>
                <w:color w:val="414042"/>
                <w:w w:val="105"/>
                <w:sz w:val="18"/>
                <w:szCs w:val="18"/>
                <w:lang w:val="en-US"/>
              </w:rPr>
            </w:r>
            <w:r w:rsidRPr="000911C7">
              <w:rPr>
                <w:bCs/>
                <w:color w:val="414042"/>
                <w:w w:val="105"/>
                <w:sz w:val="18"/>
                <w:szCs w:val="18"/>
                <w:lang w:val="en-US"/>
              </w:rPr>
              <w:fldChar w:fldCharType="separate"/>
            </w:r>
            <w:r w:rsidRPr="00445EA2">
              <w:rPr>
                <w:bCs/>
                <w:noProof/>
                <w:color w:val="414042"/>
                <w:w w:val="105"/>
                <w:sz w:val="18"/>
                <w:szCs w:val="18"/>
              </w:rPr>
              <w:t>(Barello et al., 2016; Amberly Brigden et al., 2020; Harman Chaudhry et al., 2021; Wonchan Choi et al., 2020; M. F. De La Cruz Monroy &amp; A. Mosahebi, 2019; Joseph Firth &amp; John Torous, 2015; Greenhalgh &amp; Shaw, 2017; Sakib Jalil et al., 2015; Lauren Jones &amp; Carol Grech, 2016; Emily G Lattie et al., 2019; Christopher Lemon et al., 2020; A.-C. L. Leonardsen et al., 2020; Clare Liddy et al., 2016; Guillermo Molina-Recio et al., 2020; Deborah Morrison et al., 2014; Katherine Morton et al., 2017; O’Keefe et al., 2021; Ramya Sita Palacholla et al., 2019; Esther Rincon et al., 2017; Kristin L Rising et al., 2018; Simen A Steindal et al., 2020; Randi Stokke, 2016; Linda MP Wesselman et al., 2019)</w:t>
            </w:r>
            <w:r w:rsidRPr="000911C7">
              <w:rPr>
                <w:color w:val="414042"/>
                <w:w w:val="105"/>
                <w:sz w:val="18"/>
                <w:szCs w:val="18"/>
              </w:rPr>
              <w:fldChar w:fldCharType="end"/>
            </w:r>
          </w:p>
        </w:tc>
      </w:tr>
    </w:tbl>
    <w:p w14:paraId="640EF4B5" w14:textId="77777777" w:rsidR="007D2915" w:rsidRPr="00445EA2" w:rsidRDefault="007D2915" w:rsidP="007D2915">
      <w:pPr>
        <w:pStyle w:val="NormalWeb"/>
        <w:spacing w:line="360" w:lineRule="auto"/>
        <w:rPr>
          <w:color w:val="414042"/>
          <w:w w:val="110"/>
          <w:sz w:val="20"/>
          <w:szCs w:val="20"/>
        </w:rPr>
      </w:pPr>
      <w:r w:rsidRPr="00445EA2">
        <w:rPr>
          <w:color w:val="414042"/>
          <w:w w:val="110"/>
          <w:sz w:val="20"/>
          <w:szCs w:val="20"/>
          <w:vertAlign w:val="superscript"/>
        </w:rPr>
        <w:t>a</w:t>
      </w:r>
      <w:r w:rsidRPr="00445EA2">
        <w:rPr>
          <w:color w:val="414042"/>
          <w:w w:val="110"/>
          <w:sz w:val="20"/>
          <w:szCs w:val="20"/>
        </w:rPr>
        <w:t>DHI: digital health intervention.</w:t>
      </w:r>
    </w:p>
    <w:p w14:paraId="2CCEA756" w14:textId="77777777" w:rsidR="007D2915" w:rsidRPr="009D28F8" w:rsidRDefault="007D2915" w:rsidP="007D2915">
      <w:pPr>
        <w:pStyle w:val="NormalWeb"/>
        <w:spacing w:line="360" w:lineRule="auto"/>
        <w:rPr>
          <w:color w:val="414042"/>
          <w:w w:val="110"/>
          <w:sz w:val="20"/>
          <w:szCs w:val="20"/>
        </w:rPr>
      </w:pPr>
      <w:r w:rsidRPr="00445EA2">
        <w:rPr>
          <w:color w:val="414042"/>
          <w:w w:val="110"/>
          <w:sz w:val="20"/>
          <w:szCs w:val="20"/>
          <w:vertAlign w:val="superscript"/>
        </w:rPr>
        <w:t>b</w:t>
      </w:r>
      <w:r w:rsidRPr="00445EA2">
        <w:rPr>
          <w:color w:val="414042"/>
          <w:w w:val="110"/>
          <w:sz w:val="20"/>
          <w:szCs w:val="20"/>
        </w:rPr>
        <w:t>HCP: health care provider.</w:t>
      </w:r>
    </w:p>
    <w:p w14:paraId="0EF65115" w14:textId="7F139E10" w:rsidR="007D2915"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027C8B">
        <w:rPr>
          <w:b/>
          <w:bCs/>
          <w:color w:val="191140"/>
          <w:w w:val="105"/>
          <w:sz w:val="17"/>
          <w:szCs w:val="17"/>
          <w:lang w:val="en-GB"/>
        </w:rPr>
        <w:t>Table 6. Themes, subthemes, and evaluation indicators of health care system impact of the digital patient experience.</w:t>
      </w:r>
    </w:p>
    <w:p w14:paraId="1A914702" w14:textId="77777777" w:rsidR="007D2915" w:rsidRDefault="007D2915" w:rsidP="007D2915">
      <w:pPr>
        <w:spacing w:line="360" w:lineRule="auto"/>
      </w:pPr>
    </w:p>
    <w:tbl>
      <w:tblPr>
        <w:tblW w:w="0" w:type="auto"/>
        <w:tblCellSpacing w:w="0" w:type="dxa"/>
        <w:tblCellMar>
          <w:top w:w="100" w:type="dxa"/>
          <w:left w:w="100" w:type="dxa"/>
          <w:bottom w:w="100" w:type="dxa"/>
          <w:right w:w="100" w:type="dxa"/>
        </w:tblCellMar>
        <w:tblLook w:val="04A0" w:firstRow="1" w:lastRow="0" w:firstColumn="1" w:lastColumn="0" w:noHBand="0" w:noVBand="1"/>
      </w:tblPr>
      <w:tblGrid>
        <w:gridCol w:w="231"/>
        <w:gridCol w:w="1434"/>
        <w:gridCol w:w="1001"/>
        <w:gridCol w:w="4989"/>
        <w:gridCol w:w="6305"/>
      </w:tblGrid>
      <w:tr w:rsidR="007D2915" w:rsidRPr="009D28F8" w14:paraId="0B7AD2E2" w14:textId="77777777" w:rsidTr="000824E5">
        <w:trPr>
          <w:trHeight w:val="467"/>
          <w:tblHeader/>
          <w:tblCellSpacing w:w="0" w:type="dxa"/>
        </w:trPr>
        <w:tc>
          <w:tcPr>
            <w:tcW w:w="0" w:type="auto"/>
            <w:gridSpan w:val="2"/>
            <w:tcBorders>
              <w:top w:val="single" w:sz="18" w:space="0" w:color="auto"/>
              <w:bottom w:val="single" w:sz="4" w:space="0" w:color="auto"/>
            </w:tcBorders>
            <w:shd w:val="clear" w:color="auto" w:fill="F3F1ED"/>
            <w:tcMar>
              <w:top w:w="75" w:type="dxa"/>
              <w:left w:w="225" w:type="dxa"/>
              <w:bottom w:w="75" w:type="dxa"/>
              <w:right w:w="0" w:type="dxa"/>
            </w:tcMar>
            <w:hideMark/>
          </w:tcPr>
          <w:p w14:paraId="525DC9ED"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lastRenderedPageBreak/>
              <w:t>Themes and subthemes</w:t>
            </w:r>
          </w:p>
        </w:tc>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73187DC2"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Studies (n=45), n (%)</w:t>
            </w:r>
          </w:p>
        </w:tc>
        <w:tc>
          <w:tcPr>
            <w:tcW w:w="4989" w:type="dxa"/>
            <w:tcBorders>
              <w:top w:val="single" w:sz="18" w:space="0" w:color="auto"/>
              <w:bottom w:val="single" w:sz="4" w:space="0" w:color="auto"/>
            </w:tcBorders>
            <w:shd w:val="clear" w:color="auto" w:fill="F3F1ED"/>
            <w:tcMar>
              <w:top w:w="75" w:type="dxa"/>
              <w:left w:w="225" w:type="dxa"/>
              <w:bottom w:w="75" w:type="dxa"/>
              <w:right w:w="0" w:type="dxa"/>
            </w:tcMar>
            <w:hideMark/>
          </w:tcPr>
          <w:p w14:paraId="0D9D7490"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Evaluation indicators</w:t>
            </w:r>
          </w:p>
        </w:tc>
        <w:tc>
          <w:tcPr>
            <w:tcW w:w="6305" w:type="dxa"/>
            <w:tcBorders>
              <w:top w:val="single" w:sz="18" w:space="0" w:color="auto"/>
              <w:bottom w:val="single" w:sz="4" w:space="0" w:color="auto"/>
            </w:tcBorders>
            <w:shd w:val="clear" w:color="auto" w:fill="F3F1ED"/>
            <w:tcMar>
              <w:top w:w="75" w:type="dxa"/>
              <w:left w:w="225" w:type="dxa"/>
              <w:bottom w:w="75" w:type="dxa"/>
              <w:right w:w="0" w:type="dxa"/>
            </w:tcMar>
            <w:hideMark/>
          </w:tcPr>
          <w:p w14:paraId="6C8D802B"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References</w:t>
            </w:r>
          </w:p>
        </w:tc>
      </w:tr>
      <w:tr w:rsidR="007D2915" w:rsidRPr="009D28F8" w14:paraId="41BF1D71" w14:textId="77777777" w:rsidTr="000824E5">
        <w:trPr>
          <w:trHeight w:val="212"/>
          <w:tblCellSpacing w:w="0" w:type="dxa"/>
        </w:trPr>
        <w:tc>
          <w:tcPr>
            <w:tcW w:w="0" w:type="auto"/>
            <w:gridSpan w:val="5"/>
            <w:tcBorders>
              <w:top w:val="single" w:sz="4" w:space="0" w:color="auto"/>
              <w:bottom w:val="dotted" w:sz="4" w:space="0" w:color="auto"/>
            </w:tcBorders>
            <w:tcMar>
              <w:top w:w="75" w:type="dxa"/>
              <w:left w:w="225" w:type="dxa"/>
              <w:bottom w:w="75" w:type="dxa"/>
              <w:right w:w="0" w:type="dxa"/>
            </w:tcMar>
            <w:hideMark/>
          </w:tcPr>
          <w:p w14:paraId="01F8D2E4"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Economic outcomes (n=16, 36%)</w:t>
            </w:r>
          </w:p>
        </w:tc>
      </w:tr>
      <w:tr w:rsidR="007D2915" w:rsidRPr="009D28F8" w14:paraId="56F3846A" w14:textId="77777777" w:rsidTr="000824E5">
        <w:trPr>
          <w:trHeight w:val="935"/>
          <w:tblCellSpacing w:w="0" w:type="dxa"/>
        </w:trPr>
        <w:tc>
          <w:tcPr>
            <w:tcW w:w="0" w:type="auto"/>
            <w:tcMar>
              <w:top w:w="75" w:type="dxa"/>
              <w:left w:w="225" w:type="dxa"/>
              <w:bottom w:w="75" w:type="dxa"/>
              <w:right w:w="0" w:type="dxa"/>
            </w:tcMar>
            <w:hideMark/>
          </w:tcPr>
          <w:p w14:paraId="5BD93CC3"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37FCE4F9"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Cost-effectiveness</w:t>
            </w:r>
          </w:p>
        </w:tc>
        <w:tc>
          <w:tcPr>
            <w:tcW w:w="0" w:type="auto"/>
            <w:tcMar>
              <w:top w:w="75" w:type="dxa"/>
              <w:left w:w="225" w:type="dxa"/>
              <w:bottom w:w="75" w:type="dxa"/>
              <w:right w:w="0" w:type="dxa"/>
            </w:tcMar>
            <w:hideMark/>
          </w:tcPr>
          <w:p w14:paraId="7BE90004"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14 (31)</w:t>
            </w:r>
          </w:p>
        </w:tc>
        <w:tc>
          <w:tcPr>
            <w:tcW w:w="4989" w:type="dxa"/>
            <w:tcMar>
              <w:top w:w="75" w:type="dxa"/>
              <w:left w:w="225" w:type="dxa"/>
              <w:bottom w:w="75" w:type="dxa"/>
              <w:right w:w="0" w:type="dxa"/>
            </w:tcMar>
            <w:hideMark/>
          </w:tcPr>
          <w:p w14:paraId="34B2984F"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Out-of-pocket expenses for patients: care costs and travel costs</w:t>
            </w:r>
          </w:p>
          <w:p w14:paraId="4289D61B"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Time efficiency of using the DHIsa: waiting time, travel time, and consultation time</w:t>
            </w:r>
          </w:p>
          <w:p w14:paraId="3CE7A79F"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Reduction in overuse of services: printed materials</w:t>
            </w:r>
          </w:p>
        </w:tc>
        <w:tc>
          <w:tcPr>
            <w:tcW w:w="6305" w:type="dxa"/>
            <w:tcMar>
              <w:top w:w="75" w:type="dxa"/>
              <w:left w:w="225" w:type="dxa"/>
              <w:bottom w:w="75" w:type="dxa"/>
              <w:right w:w="0" w:type="dxa"/>
            </w:tcMar>
            <w:hideMark/>
          </w:tcPr>
          <w:p w14:paraId="1E164220"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bCs/>
                <w:color w:val="414042"/>
                <w:w w:val="105"/>
                <w:sz w:val="18"/>
                <w:szCs w:val="18"/>
                <w:lang w:val="en-US"/>
              </w:rPr>
              <w:fldChar w:fldCharType="begin">
                <w:fldData xml:space="preserve">PEVuZE5vdGU+PENpdGU+PEF1dGhvcj5Td2FuZXBvZWw8L0F1dGhvcj48WWVhcj4yMDEwPC9ZZWFy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</w:fldData>
              </w:fldChar>
            </w:r>
            <w:r w:rsidRPr="009D28F8">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PjxSZWNOdW0+MjE8L1JlY051bT48RGlzcGxheVRleHQ+KEhhcm1hbiBDaGF1ZGhyeSBldCBhbC4s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</w:fldData>
              </w:fldChar>
            </w:r>
            <w:r w:rsidRPr="009D28F8">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9D28F8">
              <w:rPr>
                <w:bCs/>
                <w:color w:val="414042"/>
                <w:w w:val="105"/>
                <w:sz w:val="18"/>
                <w:szCs w:val="18"/>
                <w:lang w:val="en-US"/>
              </w:rPr>
            </w:r>
            <w:r w:rsidRPr="009D28F8">
              <w:rPr>
                <w:bCs/>
                <w:color w:val="414042"/>
                <w:w w:val="105"/>
                <w:sz w:val="18"/>
                <w:szCs w:val="18"/>
                <w:lang w:val="en-US"/>
              </w:rPr>
              <w:fldChar w:fldCharType="separate"/>
            </w:r>
            <w:r w:rsidRPr="009D28F8">
              <w:rPr>
                <w:bCs/>
                <w:noProof/>
                <w:color w:val="414042"/>
                <w:w w:val="105"/>
                <w:sz w:val="18"/>
                <w:szCs w:val="18"/>
                <w:lang w:val="nl-NL"/>
              </w:rPr>
              <w:t>(Harman Chaudhry et al., 2021; Anna Cox et al., 2017; M. F. De La Cruz Monroy &amp; A. Mosahebi, 2019; Greenhalgh &amp; Shaw, 2017; Ingemann et al., 2020; Lauren Jones &amp; Carol Grech, 2016; Clare Liddy et al., 2016; Deborah Morrison et al., 2014; O’Keefe et al., 2021; Ramya Sita Palacholla et al., 2019; Kristin L Rising et al., 2018; Helen Slater et al., 2017; Swanepoel &amp; Hall III, 2010; Rachael C Walker et al., 2019)</w:t>
            </w:r>
            <w:r w:rsidRPr="009D28F8">
              <w:rPr>
                <w:color w:val="414042"/>
                <w:w w:val="105"/>
                <w:sz w:val="18"/>
                <w:szCs w:val="18"/>
              </w:rPr>
              <w:fldChar w:fldCharType="end"/>
            </w:r>
          </w:p>
        </w:tc>
      </w:tr>
      <w:tr w:rsidR="007D2915" w:rsidRPr="009D28F8" w14:paraId="3F2D246E" w14:textId="77777777" w:rsidTr="000824E5">
        <w:trPr>
          <w:trHeight w:val="1169"/>
          <w:tblCellSpacing w:w="0" w:type="dxa"/>
        </w:trPr>
        <w:tc>
          <w:tcPr>
            <w:tcW w:w="0" w:type="auto"/>
            <w:tcBorders>
              <w:bottom w:val="single" w:sz="18" w:space="0" w:color="auto"/>
            </w:tcBorders>
            <w:tcMar>
              <w:top w:w="75" w:type="dxa"/>
              <w:left w:w="225" w:type="dxa"/>
              <w:bottom w:w="75" w:type="dxa"/>
              <w:right w:w="0" w:type="dxa"/>
            </w:tcMar>
            <w:hideMark/>
          </w:tcPr>
          <w:p w14:paraId="572BB896"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Borders>
              <w:bottom w:val="single" w:sz="18" w:space="0" w:color="auto"/>
            </w:tcBorders>
            <w:tcMar>
              <w:top w:w="75" w:type="dxa"/>
              <w:left w:w="225" w:type="dxa"/>
              <w:bottom w:w="75" w:type="dxa"/>
              <w:right w:w="0" w:type="dxa"/>
            </w:tcMar>
            <w:hideMark/>
          </w:tcPr>
          <w:p w14:paraId="435549C7"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Health care service use</w:t>
            </w:r>
          </w:p>
        </w:tc>
        <w:tc>
          <w:tcPr>
            <w:tcW w:w="0" w:type="auto"/>
            <w:tcBorders>
              <w:bottom w:val="single" w:sz="18" w:space="0" w:color="auto"/>
            </w:tcBorders>
            <w:tcMar>
              <w:top w:w="75" w:type="dxa"/>
              <w:left w:w="225" w:type="dxa"/>
              <w:bottom w:w="75" w:type="dxa"/>
              <w:right w:w="0" w:type="dxa"/>
            </w:tcMar>
            <w:hideMark/>
          </w:tcPr>
          <w:p w14:paraId="39FC37BA"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8 (18)</w:t>
            </w:r>
          </w:p>
        </w:tc>
        <w:tc>
          <w:tcPr>
            <w:tcW w:w="4989" w:type="dxa"/>
            <w:tcBorders>
              <w:bottom w:val="single" w:sz="18" w:space="0" w:color="auto"/>
            </w:tcBorders>
            <w:tcMar>
              <w:top w:w="75" w:type="dxa"/>
              <w:left w:w="225" w:type="dxa"/>
              <w:bottom w:w="75" w:type="dxa"/>
              <w:right w:w="0" w:type="dxa"/>
            </w:tcMar>
            <w:hideMark/>
          </w:tcPr>
          <w:p w14:paraId="1BF2ABA5"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Duration of consultations</w:t>
            </w:r>
          </w:p>
          <w:p w14:paraId="47AFA0F3"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Number of hospitals, primary care, and emergency department visits</w:t>
            </w:r>
          </w:p>
          <w:p w14:paraId="37BE531C"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Hospital admissions</w:t>
            </w:r>
          </w:p>
          <w:p w14:paraId="1B8721EE"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Hospitalization</w:t>
            </w:r>
          </w:p>
          <w:p w14:paraId="2A2D6940"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Proportion of referrals</w:t>
            </w:r>
          </w:p>
        </w:tc>
        <w:tc>
          <w:tcPr>
            <w:tcW w:w="6305" w:type="dxa"/>
            <w:tcBorders>
              <w:bottom w:val="single" w:sz="18" w:space="0" w:color="auto"/>
            </w:tcBorders>
            <w:tcMar>
              <w:top w:w="75" w:type="dxa"/>
              <w:left w:w="225" w:type="dxa"/>
              <w:bottom w:w="75" w:type="dxa"/>
              <w:right w:w="0" w:type="dxa"/>
            </w:tcMar>
            <w:hideMark/>
          </w:tcPr>
          <w:p w14:paraId="2B2B8229"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r w:rsidRPr="009D28F8">
              <w:rPr>
                <w:bCs/>
                <w:color w:val="414042"/>
                <w:w w:val="105"/>
                <w:sz w:val="18"/>
                <w:szCs w:val="18"/>
                <w:lang w:val="en-US"/>
              </w:rPr>
              <w:fldChar w:fldCharType="begin">
                <w:fldData xml:space="preserve">PEVuZE5vdGU+PENpdGU+PEF1dGhvcj5Nb3JyaXNvbjwvQXV0aG9yPjxZZWFyPjIwMTQ8L1llYXI+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</w:fldData>
              </w:fldChar>
            </w:r>
            <w:r w:rsidRPr="009D28F8">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PEVuZE5vdGU+PENpdGU+PEF1dGhvcj5Nb3JyaXNvbjwvQXV0aG9yPjxZZWFyPjIwMTQ8L1llYXI+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</w:fldData>
              </w:fldChar>
            </w:r>
            <w:r w:rsidRPr="009D28F8">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9D28F8">
              <w:rPr>
                <w:bCs/>
                <w:color w:val="414042"/>
                <w:w w:val="105"/>
                <w:sz w:val="18"/>
                <w:szCs w:val="18"/>
                <w:lang w:val="en-US"/>
              </w:rPr>
            </w:r>
            <w:r w:rsidRPr="009D28F8">
              <w:rPr>
                <w:bCs/>
                <w:color w:val="414042"/>
                <w:w w:val="105"/>
                <w:sz w:val="18"/>
                <w:szCs w:val="18"/>
                <w:lang w:val="en-US"/>
              </w:rPr>
              <w:fldChar w:fldCharType="separate"/>
            </w:r>
            <w:r w:rsidRPr="009D28F8">
              <w:rPr>
                <w:bCs/>
                <w:noProof/>
                <w:color w:val="414042"/>
                <w:w w:val="105"/>
                <w:sz w:val="18"/>
                <w:szCs w:val="18"/>
              </w:rPr>
              <w:t>(Tina Lien Barken et al., 2019; M. F. De La Cruz Monroy &amp; A. Mosahebi, 2019; Greenhalgh &amp; Shaw, 2017; Lauren Jones &amp; Carol Grech, 2016; A.-C. L. Leonardsen et al., 2020; Clare Liddy et al., 2016; Deborah Morrison et al., 2014; Ramya Sita Palacholla et al., 2019)</w:t>
            </w:r>
            <w:r w:rsidRPr="009D28F8">
              <w:rPr>
                <w:color w:val="414042"/>
                <w:w w:val="105"/>
                <w:sz w:val="18"/>
                <w:szCs w:val="18"/>
              </w:rPr>
              <w:fldChar w:fldCharType="end"/>
            </w:r>
          </w:p>
        </w:tc>
      </w:tr>
    </w:tbl>
    <w:p w14:paraId="271E9345" w14:textId="41DB5904" w:rsidR="007D2915" w:rsidRDefault="007D2915">
      <w:pPr>
        <w:rPr>
          <w:color w:val="414042"/>
          <w:w w:val="110"/>
          <w:sz w:val="20"/>
          <w:szCs w:val="20"/>
        </w:rPr>
      </w:pPr>
      <w:r w:rsidRPr="00445EA2">
        <w:rPr>
          <w:color w:val="414042"/>
          <w:w w:val="110"/>
          <w:sz w:val="20"/>
          <w:szCs w:val="20"/>
          <w:vertAlign w:val="superscript"/>
        </w:rPr>
        <w:t>a</w:t>
      </w:r>
      <w:r w:rsidRPr="00445EA2">
        <w:rPr>
          <w:color w:val="414042"/>
          <w:w w:val="110"/>
          <w:sz w:val="20"/>
          <w:szCs w:val="20"/>
        </w:rPr>
        <w:t>DHI: digital health intervention.</w:t>
      </w:r>
    </w:p>
    <w:p w14:paraId="497BA50F" w14:textId="77777777" w:rsidR="007D2915" w:rsidRDefault="007D2915">
      <w:pPr>
        <w:rPr>
          <w:color w:val="414042"/>
          <w:w w:val="110"/>
          <w:sz w:val="20"/>
          <w:szCs w:val="20"/>
        </w:rPr>
      </w:pPr>
    </w:p>
    <w:p w14:paraId="4CD3871A" w14:textId="6B65BFB9" w:rsidR="007D2915" w:rsidRPr="00BD11D4"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4C15E9">
        <w:rPr>
          <w:b/>
          <w:bCs/>
          <w:color w:val="191140"/>
          <w:w w:val="105"/>
          <w:sz w:val="17"/>
          <w:szCs w:val="17"/>
          <w:lang w:val="en-GB"/>
        </w:rPr>
        <w:t>Table 7. Study designs for evaluating the digital patient experience.</w:t>
      </w:r>
    </w:p>
    <w:tbl>
      <w:tblPr>
        <w:tblW w:w="0" w:type="auto"/>
        <w:tblCellSpacing w:w="0" w:type="dxa"/>
        <w:tblCellMar>
          <w:top w:w="100" w:type="dxa"/>
          <w:left w:w="100" w:type="dxa"/>
          <w:bottom w:w="100" w:type="dxa"/>
          <w:right w:w="100" w:type="dxa"/>
        </w:tblCellMar>
        <w:tblLook w:val="04A0" w:firstRow="1" w:lastRow="0" w:firstColumn="1" w:lastColumn="0" w:noHBand="0" w:noVBand="1"/>
      </w:tblPr>
      <w:tblGrid>
        <w:gridCol w:w="231"/>
        <w:gridCol w:w="2705"/>
        <w:gridCol w:w="1064"/>
        <w:gridCol w:w="9960"/>
      </w:tblGrid>
      <w:tr w:rsidR="007D2915" w:rsidRPr="00E23E2F" w14:paraId="5DE5C9A0" w14:textId="77777777" w:rsidTr="000824E5">
        <w:trPr>
          <w:trHeight w:val="247"/>
          <w:tblHeader/>
          <w:tblCellSpacing w:w="0" w:type="dxa"/>
        </w:trPr>
        <w:tc>
          <w:tcPr>
            <w:tcW w:w="0" w:type="auto"/>
            <w:gridSpan w:val="2"/>
            <w:tcBorders>
              <w:top w:val="single" w:sz="18" w:space="0" w:color="auto"/>
            </w:tcBorders>
            <w:shd w:val="clear" w:color="auto" w:fill="F3F2EE"/>
            <w:tcMar>
              <w:top w:w="75" w:type="dxa"/>
              <w:left w:w="225" w:type="dxa"/>
              <w:bottom w:w="75" w:type="dxa"/>
              <w:right w:w="0" w:type="dxa"/>
            </w:tcMar>
            <w:hideMark/>
          </w:tcPr>
          <w:p w14:paraId="69F2BF6B" w14:textId="77777777" w:rsidR="007D2915" w:rsidRPr="009D28F8" w:rsidRDefault="007D2915" w:rsidP="000824E5">
            <w:pPr>
              <w:kinsoku w:val="0"/>
              <w:overflowPunct w:val="0"/>
              <w:autoSpaceDE w:val="0"/>
              <w:autoSpaceDN w:val="0"/>
              <w:adjustRightInd w:val="0"/>
              <w:spacing w:line="360" w:lineRule="auto"/>
              <w:rPr>
                <w:b/>
                <w:bCs/>
                <w:color w:val="414042"/>
                <w:w w:val="105"/>
                <w:sz w:val="18"/>
                <w:szCs w:val="18"/>
              </w:rPr>
            </w:pPr>
            <w:r w:rsidRPr="009D28F8">
              <w:rPr>
                <w:b/>
                <w:bCs/>
                <w:color w:val="414042"/>
                <w:w w:val="105"/>
                <w:sz w:val="18"/>
                <w:szCs w:val="18"/>
              </w:rPr>
              <w:lastRenderedPageBreak/>
              <w:t>Study designs</w:t>
            </w:r>
          </w:p>
        </w:tc>
        <w:tc>
          <w:tcPr>
            <w:tcW w:w="0" w:type="auto"/>
            <w:tcBorders>
              <w:top w:val="single" w:sz="18" w:space="0" w:color="auto"/>
            </w:tcBorders>
            <w:shd w:val="clear" w:color="auto" w:fill="F3F2EE"/>
            <w:tcMar>
              <w:top w:w="75" w:type="dxa"/>
              <w:left w:w="225" w:type="dxa"/>
              <w:bottom w:w="75" w:type="dxa"/>
              <w:right w:w="0" w:type="dxa"/>
            </w:tcMar>
            <w:hideMark/>
          </w:tcPr>
          <w:p w14:paraId="20A656F2" w14:textId="77777777" w:rsidR="007D2915" w:rsidRPr="009D28F8" w:rsidRDefault="007D2915" w:rsidP="000824E5">
            <w:pPr>
              <w:spacing w:line="360" w:lineRule="auto"/>
              <w:rPr>
                <w:b/>
                <w:bCs/>
                <w:color w:val="414042"/>
                <w:w w:val="105"/>
                <w:sz w:val="18"/>
                <w:szCs w:val="18"/>
              </w:rPr>
            </w:pPr>
            <w:r w:rsidRPr="009D28F8">
              <w:rPr>
                <w:b/>
                <w:bCs/>
                <w:color w:val="414042"/>
                <w:w w:val="105"/>
                <w:sz w:val="18"/>
                <w:szCs w:val="18"/>
              </w:rPr>
              <w:t>Studies, n (%)</w:t>
            </w:r>
          </w:p>
        </w:tc>
        <w:tc>
          <w:tcPr>
            <w:tcW w:w="0" w:type="auto"/>
            <w:tcBorders>
              <w:top w:val="single" w:sz="18" w:space="0" w:color="auto"/>
            </w:tcBorders>
            <w:shd w:val="clear" w:color="auto" w:fill="F3F2EE"/>
            <w:tcMar>
              <w:top w:w="75" w:type="dxa"/>
              <w:left w:w="225" w:type="dxa"/>
              <w:bottom w:w="75" w:type="dxa"/>
              <w:right w:w="0" w:type="dxa"/>
            </w:tcMar>
            <w:hideMark/>
          </w:tcPr>
          <w:p w14:paraId="28624B0C" w14:textId="77777777" w:rsidR="007D2915" w:rsidRPr="009D28F8" w:rsidRDefault="007D2915" w:rsidP="000824E5">
            <w:pPr>
              <w:spacing w:line="360" w:lineRule="auto"/>
              <w:rPr>
                <w:b/>
                <w:bCs/>
                <w:color w:val="414042"/>
                <w:w w:val="105"/>
                <w:sz w:val="18"/>
                <w:szCs w:val="18"/>
              </w:rPr>
            </w:pPr>
            <w:r w:rsidRPr="009D28F8">
              <w:rPr>
                <w:b/>
                <w:bCs/>
                <w:color w:val="414042"/>
                <w:w w:val="105"/>
                <w:sz w:val="18"/>
                <w:szCs w:val="18"/>
              </w:rPr>
              <w:t>References</w:t>
            </w:r>
          </w:p>
        </w:tc>
      </w:tr>
      <w:tr w:rsidR="007D2915" w:rsidRPr="009D28F8" w14:paraId="4460F127" w14:textId="77777777" w:rsidTr="000824E5">
        <w:trPr>
          <w:trHeight w:val="227"/>
          <w:tblCellSpacing w:w="0" w:type="dxa"/>
        </w:trPr>
        <w:tc>
          <w:tcPr>
            <w:tcW w:w="0" w:type="auto"/>
            <w:gridSpan w:val="4"/>
            <w:tcBorders>
              <w:top w:val="single" w:sz="4" w:space="0" w:color="auto"/>
              <w:bottom w:val="dotted" w:sz="4" w:space="0" w:color="auto"/>
            </w:tcBorders>
            <w:tcMar>
              <w:top w:w="75" w:type="dxa"/>
              <w:left w:w="225" w:type="dxa"/>
              <w:bottom w:w="75" w:type="dxa"/>
              <w:right w:w="0" w:type="dxa"/>
            </w:tcMar>
            <w:hideMark/>
          </w:tcPr>
          <w:p w14:paraId="5374D6CA" w14:textId="77777777" w:rsidR="007D2915" w:rsidRPr="009D28F8" w:rsidRDefault="007D2915" w:rsidP="000824E5">
            <w:pPr>
              <w:kinsoku w:val="0"/>
              <w:overflowPunct w:val="0"/>
              <w:autoSpaceDE w:val="0"/>
              <w:autoSpaceDN w:val="0"/>
              <w:adjustRightInd w:val="0"/>
              <w:spacing w:line="360" w:lineRule="auto"/>
              <w:rPr>
                <w:b/>
                <w:bCs/>
                <w:color w:val="414042"/>
                <w:w w:val="105"/>
                <w:sz w:val="18"/>
                <w:szCs w:val="18"/>
              </w:rPr>
            </w:pPr>
            <w:r w:rsidRPr="009D28F8">
              <w:rPr>
                <w:b/>
                <w:bCs/>
                <w:color w:val="414042"/>
                <w:w w:val="105"/>
                <w:sz w:val="18"/>
                <w:szCs w:val="18"/>
              </w:rPr>
              <w:t>Mode of inquiry (n=36, 80%)</w:t>
            </w:r>
          </w:p>
        </w:tc>
      </w:tr>
      <w:tr w:rsidR="007D2915" w:rsidRPr="009D28F8" w14:paraId="15F097A1" w14:textId="77777777" w:rsidTr="000824E5">
        <w:trPr>
          <w:trHeight w:val="1313"/>
          <w:tblCellSpacing w:w="0" w:type="dxa"/>
        </w:trPr>
        <w:tc>
          <w:tcPr>
            <w:tcW w:w="0" w:type="auto"/>
            <w:tcMar>
              <w:top w:w="75" w:type="dxa"/>
              <w:left w:w="225" w:type="dxa"/>
              <w:bottom w:w="75" w:type="dxa"/>
              <w:right w:w="0" w:type="dxa"/>
            </w:tcMar>
            <w:hideMark/>
          </w:tcPr>
          <w:p w14:paraId="561042FA"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48E65A8B"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Qualitative research</w:t>
            </w:r>
          </w:p>
          <w:p w14:paraId="482C6BA6"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Phenomenology</w:t>
            </w:r>
          </w:p>
          <w:p w14:paraId="6B2AA162"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Ethnography</w:t>
            </w:r>
          </w:p>
        </w:tc>
        <w:tc>
          <w:tcPr>
            <w:tcW w:w="0" w:type="auto"/>
            <w:tcMar>
              <w:top w:w="75" w:type="dxa"/>
              <w:left w:w="225" w:type="dxa"/>
              <w:bottom w:w="75" w:type="dxa"/>
              <w:right w:w="0" w:type="dxa"/>
            </w:tcMar>
            <w:hideMark/>
          </w:tcPr>
          <w:p w14:paraId="5D7E23E3" w14:textId="77777777" w:rsidR="007D2915" w:rsidRPr="009D28F8" w:rsidRDefault="007D2915" w:rsidP="000824E5">
            <w:pPr>
              <w:spacing w:line="360" w:lineRule="auto"/>
              <w:rPr>
                <w:color w:val="414042"/>
                <w:w w:val="105"/>
                <w:sz w:val="18"/>
                <w:szCs w:val="18"/>
              </w:rPr>
            </w:pPr>
            <w:r w:rsidRPr="009D28F8">
              <w:rPr>
                <w:color w:val="414042"/>
                <w:w w:val="105"/>
                <w:sz w:val="18"/>
                <w:szCs w:val="18"/>
              </w:rPr>
              <w:t>35 (78)</w:t>
            </w:r>
          </w:p>
        </w:tc>
        <w:tc>
          <w:tcPr>
            <w:tcW w:w="0" w:type="auto"/>
            <w:tcMar>
              <w:top w:w="75" w:type="dxa"/>
              <w:left w:w="225" w:type="dxa"/>
              <w:bottom w:w="75" w:type="dxa"/>
              <w:right w:w="0" w:type="dxa"/>
            </w:tcMar>
            <w:hideMark/>
          </w:tcPr>
          <w:p w14:paraId="4B339BE6" w14:textId="77777777" w:rsidR="007D2915" w:rsidRPr="009D28F8" w:rsidRDefault="007D2915" w:rsidP="000824E5">
            <w:pPr>
              <w:spacing w:line="360" w:lineRule="auto"/>
              <w:rPr>
                <w:color w:val="414042"/>
                <w:w w:val="105"/>
                <w:sz w:val="18"/>
                <w:szCs w:val="18"/>
              </w:rPr>
            </w:pPr>
            <w:r w:rsidRPr="009D28F8">
              <w:rPr>
                <w:bCs/>
                <w:color w:val="414042"/>
                <w:w w:val="105"/>
                <w:sz w:val="18"/>
                <w:szCs w:val="18"/>
                <w:lang w:val="en-US"/>
              </w:rPr>
              <w:fldChar w:fldCharType="begin">
                <w:fldData xml:space="preserve">dGhvcj48L2F1dGhvcnM+PC9jb250cmlidXRvcnM+PHRpdGxlcz48dGl0bGU+VGVsZW1lZGljaW5l
IGluIHRoZSBPRUNEOiBhbiB1bWJyZWxsYSByZXZpZXcgb2YgY2xpbmljYWwgYW5kIGNvc3QtZWZm
ZWN0aXZlbmVzcywgcGF0aWVudCBleHBlcmllbmNlIGFuZCBpbXBsZW1lbnRhdGlvbjwvdGl0bGU+
PHNlY29uZGFyeS10aXRsZT5QbG9TIG9uZTwvc2Vjb25kYXJ5LXRpdGxlPjwvdGl0bGVzPjxwZXJp
b2RpY2FsPjxmdWxsLXRpdGxlPlBsb1Mgb25lPC9mdWxsLXRpdGxlPjwvcGVyaW9kaWNhbD48cGFn
ZXM+ZTAyMzc1ODU8L3BhZ2VzPjx2b2x1bWU+MTU8L3ZvbHVtZT48bnVtYmVyPjg8L251bWJlcj48
ZGF0ZXM+PHllYXI+MjAyMDwveWVhcj48L2RhdGVzPjxpc2JuPjE5MzItNjIwMzwvaXNibj48dXJs
cz48L3VybHM+PC9yZWNvcmQ+PC9DaXRlPjwvRW5kTm90ZT5=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bGxvIGV0IGFsLiwgMjAxNjsgVGluYSBMaWVuIEJhcmtlbiBldCBhbC4sIDIwMTk7IE5hemxpIEJh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==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Pr>
                <w:bCs/>
                <w:color w:val="414042"/>
                <w:w w:val="105"/>
                <w:sz w:val="18"/>
                <w:szCs w:val="18"/>
                <w:lang w:val="en-US"/>
              </w:rPr>
              <w:fldChar w:fldCharType="begin">
                <w:fldData xml:space="preserve">dGhvcj48L2F1dGhvcnM+PC9jb250cmlidXRvcnM+PHRpdGxlcz48dGl0bGU+VGVsZW1lZGljaW5l
IGluIHRoZSBPRUNEOiBhbiB1bWJyZWxsYSByZXZpZXcgb2YgY2xpbmljYWwgYW5kIGNvc3QtZWZm
ZWN0aXZlbmVzcywgcGF0aWVudCBleHBlcmllbmNlIGFuZCBpbXBsZW1lbnRhdGlvbjwvdGl0bGU+
PHNlY29uZGFyeS10aXRsZT5QbG9TIG9uZTwvc2Vjb25kYXJ5LXRpdGxlPjwvdGl0bGVzPjxwZXJp
b2RpY2FsPjxmdWxsLXRpdGxlPlBsb1Mgb25lPC9mdWxsLXRpdGxlPjwvcGVyaW9kaWNhbD48cGFn
ZXM+ZTAyMzc1ODU8L3BhZ2VzPjx2b2x1bWU+MTU8L3ZvbHVtZT48bnVtYmVyPjg8L251bWJlcj48
ZGF0ZXM+PHllYXI+MjAyMDwveWVhcj48L2RhdGVzPjxpc2JuPjE5MzItNjIwMzwvaXNibj48dXJs
cz48L3VybHM+PC9yZWNvcmQ+PC9DaXRlPjwvRW5kTm90ZT5=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9D28F8">
              <w:rPr>
                <w:bCs/>
                <w:color w:val="414042"/>
                <w:w w:val="105"/>
                <w:sz w:val="18"/>
                <w:szCs w:val="18"/>
                <w:lang w:val="en-US"/>
              </w:rPr>
            </w:r>
            <w:r w:rsidRPr="009D28F8">
              <w:rPr>
                <w:bCs/>
                <w:color w:val="414042"/>
                <w:w w:val="105"/>
                <w:sz w:val="18"/>
                <w:szCs w:val="18"/>
                <w:lang w:val="en-US"/>
              </w:rPr>
              <w:fldChar w:fldCharType="separate"/>
            </w:r>
            <w:r w:rsidRPr="00A8674E">
              <w:rPr>
                <w:bCs/>
                <w:noProof/>
                <w:color w:val="414042"/>
                <w:w w:val="105"/>
                <w:sz w:val="18"/>
                <w:szCs w:val="18"/>
                <w:lang w:val="nl-NL"/>
              </w:rPr>
              <w:t>(Ames et al., 2019; Barello et al., 2016; Tina Lien Barken et al., 2019; Nazli Bashi et al., 2020; Amberly Brigden et al., 2020; Brunton et al., 2015; Harman Chaudhry et al., 2021; Anna Cox et al., 2017; M. F. De La Cruz Monroy &amp; A. Mosahebi, 2019; Eze et al., 2020; Jacqueline Susan Feather et al., 2016; Joseph Firth &amp; John Torous, 2015; Greenhalgh &amp; Shaw, 2017; Ingemann et al., 2020; Sakib Jalil et al., 2015; Lauren Jones &amp; Carol Grech, 2016; Emily G Lattie et al., 2019; Christopher Lemon et al., 2020; A.-C. L. Leonardsen et al., 2020; Clare Liddy et al., 2016; Siew Lim et al., 2019; Guillermo Molina-Recio et al., 2020; Deborah Morrison et al., 2014; Katherine Morton et al., 2017; Ramya Sita Palacholla et al., 2019; Kristin L Rising et al., 2018; Dawn K Sakaguchi-Tang et al., 2017; Helen Slater et al., 2017; Søgaard Neilsen &amp; Wilson, 2019; Simen A Steindal et al., 2020; Randi Stokke, 2016; Swanepoel &amp; Hall III, 2010; Rachael C Walker et al., 2019; Yanxia Wei et al., 2020; Linda MP Wesselman et al., 2019)</w:t>
            </w:r>
            <w:r w:rsidRPr="009D28F8">
              <w:rPr>
                <w:color w:val="414042"/>
                <w:w w:val="105"/>
                <w:sz w:val="18"/>
                <w:szCs w:val="18"/>
              </w:rPr>
              <w:fldChar w:fldCharType="end"/>
            </w:r>
          </w:p>
        </w:tc>
      </w:tr>
      <w:tr w:rsidR="007D2915" w:rsidRPr="009D28F8" w14:paraId="75D6EA53" w14:textId="77777777" w:rsidTr="000824E5">
        <w:trPr>
          <w:trHeight w:val="399"/>
          <w:tblCellSpacing w:w="0" w:type="dxa"/>
        </w:trPr>
        <w:tc>
          <w:tcPr>
            <w:tcW w:w="0" w:type="auto"/>
            <w:tcMar>
              <w:top w:w="75" w:type="dxa"/>
              <w:left w:w="225" w:type="dxa"/>
              <w:bottom w:w="75" w:type="dxa"/>
              <w:right w:w="0" w:type="dxa"/>
            </w:tcMar>
            <w:hideMark/>
          </w:tcPr>
          <w:p w14:paraId="49F5C37E"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7459A7F7"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Quantitative research</w:t>
            </w:r>
          </w:p>
        </w:tc>
        <w:tc>
          <w:tcPr>
            <w:tcW w:w="0" w:type="auto"/>
            <w:tcMar>
              <w:top w:w="75" w:type="dxa"/>
              <w:left w:w="225" w:type="dxa"/>
              <w:bottom w:w="75" w:type="dxa"/>
              <w:right w:w="0" w:type="dxa"/>
            </w:tcMar>
            <w:hideMark/>
          </w:tcPr>
          <w:p w14:paraId="2E8D9DDA" w14:textId="77777777" w:rsidR="007D2915" w:rsidRPr="009D28F8" w:rsidRDefault="007D2915" w:rsidP="000824E5">
            <w:pPr>
              <w:spacing w:line="360" w:lineRule="auto"/>
              <w:rPr>
                <w:color w:val="414042"/>
                <w:w w:val="105"/>
                <w:sz w:val="18"/>
                <w:szCs w:val="18"/>
              </w:rPr>
            </w:pPr>
            <w:r w:rsidRPr="009D28F8">
              <w:rPr>
                <w:color w:val="414042"/>
                <w:w w:val="105"/>
                <w:sz w:val="18"/>
                <w:szCs w:val="18"/>
              </w:rPr>
              <w:t>21 (47)</w:t>
            </w:r>
          </w:p>
        </w:tc>
        <w:tc>
          <w:tcPr>
            <w:tcW w:w="0" w:type="auto"/>
            <w:tcMar>
              <w:top w:w="75" w:type="dxa"/>
              <w:left w:w="225" w:type="dxa"/>
              <w:bottom w:w="75" w:type="dxa"/>
              <w:right w:w="0" w:type="dxa"/>
            </w:tcMar>
            <w:hideMark/>
          </w:tcPr>
          <w:p w14:paraId="09ED7610" w14:textId="77777777" w:rsidR="007D2915" w:rsidRPr="009D28F8" w:rsidRDefault="007D2915" w:rsidP="000824E5">
            <w:pPr>
              <w:spacing w:line="360" w:lineRule="auto"/>
              <w:rPr>
                <w:color w:val="414042"/>
                <w:w w:val="105"/>
                <w:sz w:val="18"/>
                <w:szCs w:val="18"/>
              </w:rPr>
            </w:pPr>
            <w:r w:rsidRPr="009D28F8">
              <w:rPr>
                <w:bCs/>
                <w:color w:val="414042"/>
                <w:w w:val="105"/>
                <w:sz w:val="18"/>
                <w:szCs w:val="18"/>
                <w:lang w:val="en-US"/>
              </w:rPr>
              <w:fldChar w:fldCharType="begin">
                <w:fldData xml:space="preserve">PEVuZE5vdGU+PENpdGU+PEF1dGhvcj5Nb3JyaXNvbjwvQXV0aG9yPjxZZWFyPjIwMTQ8L1llYXI+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ZWNvcmQ+PC9DaXRlPjxDaXRlPjxBdXRob3I+U8O4Z2FhcmQgTmVpbHNlbjwvQXV0aG9yPjxZZWFy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</w:fldData>
              </w:fldChar>
            </w:r>
            <w:r w:rsidRPr="00A8674E">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PEVuZE5vdGU+PENpdGU+PEF1dGhvcj5Nb3JyaXNvbjwvQXV0aG9yPjxZZWFyPjIwMTQ8L1llYXI+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ZWNvcmQ+PC9DaXRlPjxDaXRlPjxBdXRob3I+U8O4Z2FhcmQgTmVpbHNlbjwvQXV0aG9yPjxZZWFy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</w:fldData>
              </w:fldChar>
            </w:r>
            <w:r w:rsidRPr="00A8674E">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9D28F8">
              <w:rPr>
                <w:bCs/>
                <w:color w:val="414042"/>
                <w:w w:val="105"/>
                <w:sz w:val="18"/>
                <w:szCs w:val="18"/>
                <w:lang w:val="en-US"/>
              </w:rPr>
            </w:r>
            <w:r w:rsidRPr="009D28F8">
              <w:rPr>
                <w:bCs/>
                <w:color w:val="414042"/>
                <w:w w:val="105"/>
                <w:sz w:val="18"/>
                <w:szCs w:val="18"/>
                <w:lang w:val="en-US"/>
              </w:rPr>
              <w:fldChar w:fldCharType="separate"/>
            </w:r>
            <w:r w:rsidRPr="00A8674E">
              <w:rPr>
                <w:bCs/>
                <w:noProof/>
                <w:color w:val="414042"/>
                <w:w w:val="105"/>
                <w:sz w:val="18"/>
                <w:szCs w:val="18"/>
              </w:rPr>
              <w:t>(Nazli Bashi et al., 2020; Brunton et al., 2015; Harman Chaudhry et al., 2021; Eze et al., 2020; Jacqueline Susan Feather et al., 2016; Joseph Firth &amp; John Torous, 2015; Greenhalgh &amp; Shaw, 2017; Ingemann et al., 2020; Lauren Jones &amp; Carol Grech, 2016; Christopher Lemon et al., 2020; A.-C. L. Leonardsen et al., 2020; Clare Liddy et al., 2016; Siew Lim et al., 2019; Guillermo Molina-Recio et al., 2020; Deborah Morrison et al., 2014; Ramya Sita Palacholla et al., 2019; Dawn K Sakaguchi-Tang et al., 2017; Søgaard Neilsen &amp; Wilson, 2019; Simen A Steindal et al., 2020; Randi Stokke, 2016; Yanxia Wei et al., 2020)</w:t>
            </w:r>
            <w:r w:rsidRPr="009D28F8">
              <w:rPr>
                <w:color w:val="414042"/>
                <w:w w:val="105"/>
                <w:sz w:val="18"/>
                <w:szCs w:val="18"/>
              </w:rPr>
              <w:fldChar w:fldCharType="end"/>
            </w:r>
          </w:p>
        </w:tc>
      </w:tr>
      <w:tr w:rsidR="007D2915" w:rsidRPr="009D28F8" w14:paraId="477655E7" w14:textId="77777777" w:rsidTr="000824E5">
        <w:trPr>
          <w:trHeight w:val="380"/>
          <w:tblCellSpacing w:w="0" w:type="dxa"/>
        </w:trPr>
        <w:tc>
          <w:tcPr>
            <w:tcW w:w="0" w:type="auto"/>
            <w:tcMar>
              <w:top w:w="75" w:type="dxa"/>
              <w:left w:w="225" w:type="dxa"/>
              <w:bottom w:w="75" w:type="dxa"/>
              <w:right w:w="0" w:type="dxa"/>
            </w:tcMar>
            <w:hideMark/>
          </w:tcPr>
          <w:p w14:paraId="50E859ED"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7CCEC8F6"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Mixed methods research (and multiple methods research)</w:t>
            </w:r>
          </w:p>
        </w:tc>
        <w:tc>
          <w:tcPr>
            <w:tcW w:w="0" w:type="auto"/>
            <w:tcMar>
              <w:top w:w="75" w:type="dxa"/>
              <w:left w:w="225" w:type="dxa"/>
              <w:bottom w:w="75" w:type="dxa"/>
              <w:right w:w="0" w:type="dxa"/>
            </w:tcMar>
            <w:hideMark/>
          </w:tcPr>
          <w:p w14:paraId="24008CD7" w14:textId="77777777" w:rsidR="007D2915" w:rsidRPr="009D28F8" w:rsidRDefault="007D2915" w:rsidP="000824E5">
            <w:pPr>
              <w:spacing w:line="360" w:lineRule="auto"/>
              <w:rPr>
                <w:color w:val="414042"/>
                <w:w w:val="105"/>
                <w:sz w:val="18"/>
                <w:szCs w:val="18"/>
              </w:rPr>
            </w:pPr>
            <w:r w:rsidRPr="009D28F8">
              <w:rPr>
                <w:color w:val="414042"/>
                <w:w w:val="105"/>
                <w:sz w:val="18"/>
                <w:szCs w:val="18"/>
              </w:rPr>
              <w:t>17 (38)</w:t>
            </w:r>
          </w:p>
        </w:tc>
        <w:tc>
          <w:tcPr>
            <w:tcW w:w="0" w:type="auto"/>
            <w:tcMar>
              <w:top w:w="75" w:type="dxa"/>
              <w:left w:w="225" w:type="dxa"/>
              <w:bottom w:w="75" w:type="dxa"/>
              <w:right w:w="0" w:type="dxa"/>
            </w:tcMar>
            <w:hideMark/>
          </w:tcPr>
          <w:p w14:paraId="4427D72B" w14:textId="77777777" w:rsidR="007D2915" w:rsidRPr="009D28F8" w:rsidRDefault="007D2915" w:rsidP="000824E5">
            <w:pPr>
              <w:spacing w:line="360" w:lineRule="auto"/>
              <w:rPr>
                <w:color w:val="414042"/>
                <w:w w:val="105"/>
                <w:sz w:val="18"/>
                <w:szCs w:val="18"/>
              </w:rPr>
            </w:pPr>
            <w:r w:rsidRPr="009D28F8">
              <w:rPr>
                <w:bCs/>
                <w:color w:val="414042"/>
                <w:w w:val="105"/>
                <w:sz w:val="18"/>
                <w:szCs w:val="18"/>
                <w:lang w:val="en-US"/>
              </w:rPr>
              <w:fldChar w:fldCharType="begin">
                <w:fldData xml:space="preserve">PEVuZE5vdGU+PENpdGU+PEF1dGhvcj5CcnVudG9uPC9BdXRob3I+PFllYXI+MjAxNTwvWWVhcj48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</w:fldData>
              </w:fldChar>
            </w:r>
            <w:r w:rsidRPr="000A5D04">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PEVuZE5vdGU+PENpdGU+PEF1dGhvcj5CcnVudG9uPC9BdXRob3I+PFllYXI+MjAxNTwvWWVhcj48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</w:fldData>
              </w:fldChar>
            </w:r>
            <w:r w:rsidRPr="000A5D04">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9D28F8">
              <w:rPr>
                <w:bCs/>
                <w:color w:val="414042"/>
                <w:w w:val="105"/>
                <w:sz w:val="18"/>
                <w:szCs w:val="18"/>
                <w:lang w:val="en-US"/>
              </w:rPr>
            </w:r>
            <w:r w:rsidRPr="009D28F8">
              <w:rPr>
                <w:bCs/>
                <w:color w:val="414042"/>
                <w:w w:val="105"/>
                <w:sz w:val="18"/>
                <w:szCs w:val="18"/>
                <w:lang w:val="en-US"/>
              </w:rPr>
              <w:fldChar w:fldCharType="separate"/>
            </w:r>
            <w:r w:rsidRPr="001D05CB">
              <w:rPr>
                <w:bCs/>
                <w:noProof/>
                <w:color w:val="414042"/>
                <w:w w:val="105"/>
                <w:sz w:val="18"/>
                <w:szCs w:val="18"/>
                <w:lang w:val="nl-NL"/>
              </w:rPr>
              <w:t>(Ames et al., 2019; Brunton et al., 2015; Jacqueline Susan Feather et al., 2016; Greenhalgh &amp; Shaw, 2017; Ingemann et al., 2020; Lauren Jones &amp; Carol Grech, 2016; Christopher Lemon et al., 2020; A.-C. L. Leonardsen et al., 2020; Clare Liddy et al., 2016; Siew Lim et al., 2019; Katherine Morton et al., 2017; O’Keefe et al., 2021; Dawn K Sakaguchi-Tang et al., 2017; Helen Slater et al., 2017; Simen A Steindal et al., 2020; Randi Stokke, 2016; Yanxia Wei et al., 2020)</w:t>
            </w:r>
            <w:r w:rsidRPr="009D28F8">
              <w:rPr>
                <w:color w:val="414042"/>
                <w:w w:val="105"/>
                <w:sz w:val="18"/>
                <w:szCs w:val="18"/>
              </w:rPr>
              <w:fldChar w:fldCharType="end"/>
            </w:r>
          </w:p>
        </w:tc>
      </w:tr>
      <w:tr w:rsidR="007D2915" w:rsidRPr="009D28F8" w14:paraId="68B0B3AF" w14:textId="77777777" w:rsidTr="000824E5">
        <w:trPr>
          <w:trHeight w:val="227"/>
          <w:tblCellSpacing w:w="0" w:type="dxa"/>
        </w:trPr>
        <w:tc>
          <w:tcPr>
            <w:tcW w:w="0" w:type="auto"/>
            <w:gridSpan w:val="4"/>
            <w:tcBorders>
              <w:top w:val="single" w:sz="4" w:space="0" w:color="auto"/>
              <w:bottom w:val="dotted" w:sz="4" w:space="0" w:color="auto"/>
            </w:tcBorders>
            <w:tcMar>
              <w:top w:w="75" w:type="dxa"/>
              <w:left w:w="225" w:type="dxa"/>
              <w:bottom w:w="75" w:type="dxa"/>
              <w:right w:w="0" w:type="dxa"/>
            </w:tcMar>
            <w:hideMark/>
          </w:tcPr>
          <w:p w14:paraId="21CA4B1F" w14:textId="77777777" w:rsidR="007D2915" w:rsidRPr="009D28F8" w:rsidRDefault="007D2915" w:rsidP="000824E5">
            <w:pPr>
              <w:kinsoku w:val="0"/>
              <w:overflowPunct w:val="0"/>
              <w:autoSpaceDE w:val="0"/>
              <w:autoSpaceDN w:val="0"/>
              <w:adjustRightInd w:val="0"/>
              <w:spacing w:line="360" w:lineRule="auto"/>
              <w:rPr>
                <w:b/>
                <w:bCs/>
                <w:color w:val="414042"/>
                <w:w w:val="105"/>
                <w:sz w:val="18"/>
                <w:szCs w:val="18"/>
              </w:rPr>
            </w:pPr>
            <w:r w:rsidRPr="009D28F8">
              <w:rPr>
                <w:b/>
                <w:bCs/>
                <w:color w:val="414042"/>
                <w:w w:val="105"/>
                <w:sz w:val="18"/>
                <w:szCs w:val="18"/>
              </w:rPr>
              <w:lastRenderedPageBreak/>
              <w:t>Nature of the investigation (n=33, 73%)</w:t>
            </w:r>
          </w:p>
        </w:tc>
      </w:tr>
      <w:tr w:rsidR="007D2915" w:rsidRPr="009D28F8" w14:paraId="73E3376D" w14:textId="77777777" w:rsidTr="000824E5">
        <w:trPr>
          <w:trHeight w:val="1313"/>
          <w:tblCellSpacing w:w="0" w:type="dxa"/>
        </w:trPr>
        <w:tc>
          <w:tcPr>
            <w:tcW w:w="0" w:type="auto"/>
            <w:tcMar>
              <w:top w:w="75" w:type="dxa"/>
              <w:left w:w="225" w:type="dxa"/>
              <w:bottom w:w="75" w:type="dxa"/>
              <w:right w:w="0" w:type="dxa"/>
            </w:tcMar>
            <w:hideMark/>
          </w:tcPr>
          <w:p w14:paraId="5DEA2F18"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7C1D827B"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Experimental research</w:t>
            </w:r>
          </w:p>
          <w:p w14:paraId="1323B5ED"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Randomized controlled trials</w:t>
            </w:r>
          </w:p>
          <w:p w14:paraId="5C0707B5"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Nonrandomized trials</w:t>
            </w:r>
          </w:p>
        </w:tc>
        <w:tc>
          <w:tcPr>
            <w:tcW w:w="0" w:type="auto"/>
            <w:tcMar>
              <w:top w:w="75" w:type="dxa"/>
              <w:left w:w="225" w:type="dxa"/>
              <w:bottom w:w="75" w:type="dxa"/>
              <w:right w:w="0" w:type="dxa"/>
            </w:tcMar>
            <w:hideMark/>
          </w:tcPr>
          <w:p w14:paraId="14BF96F4" w14:textId="77777777" w:rsidR="007D2915" w:rsidRPr="009D28F8" w:rsidRDefault="007D2915" w:rsidP="000824E5">
            <w:pPr>
              <w:spacing w:line="360" w:lineRule="auto"/>
              <w:rPr>
                <w:color w:val="414042"/>
                <w:w w:val="105"/>
                <w:sz w:val="18"/>
                <w:szCs w:val="18"/>
              </w:rPr>
            </w:pPr>
            <w:r w:rsidRPr="009D28F8">
              <w:rPr>
                <w:color w:val="414042"/>
                <w:w w:val="105"/>
                <w:sz w:val="18"/>
                <w:szCs w:val="18"/>
              </w:rPr>
              <w:t>25 (56)</w:t>
            </w:r>
          </w:p>
        </w:tc>
        <w:tc>
          <w:tcPr>
            <w:tcW w:w="0" w:type="auto"/>
            <w:tcMar>
              <w:top w:w="75" w:type="dxa"/>
              <w:left w:w="225" w:type="dxa"/>
              <w:bottom w:w="75" w:type="dxa"/>
              <w:right w:w="0" w:type="dxa"/>
            </w:tcMar>
            <w:hideMark/>
          </w:tcPr>
          <w:p w14:paraId="150ECD35" w14:textId="77777777" w:rsidR="007D2915" w:rsidRPr="009D28F8" w:rsidRDefault="007D2915" w:rsidP="000824E5">
            <w:pPr>
              <w:spacing w:line="360" w:lineRule="auto"/>
              <w:rPr>
                <w:color w:val="414042"/>
                <w:w w:val="105"/>
                <w:sz w:val="18"/>
                <w:szCs w:val="18"/>
              </w:rPr>
            </w:pPr>
            <w:r w:rsidRPr="009D28F8">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bGxvIGV0IGFsLiwgMjAxNjsgTmF6bGkgQmFzaGkgZXQgYWwuLCAyMDIwOyBBbWJlcmx5IEJyaWdk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bGxvIGV0IGFsLiwgMjAxNjsgTmF6bGkgQmFzaGkgZXQgYWwuLCAyMDIwOyBBbWJlcmx5IEJyaWdk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9D28F8">
              <w:rPr>
                <w:bCs/>
                <w:color w:val="414042"/>
                <w:w w:val="105"/>
                <w:sz w:val="18"/>
                <w:szCs w:val="18"/>
                <w:lang w:val="en-US"/>
              </w:rPr>
            </w:r>
            <w:r w:rsidRPr="009D28F8">
              <w:rPr>
                <w:bCs/>
                <w:color w:val="414042"/>
                <w:w w:val="105"/>
                <w:sz w:val="18"/>
                <w:szCs w:val="18"/>
                <w:lang w:val="en-US"/>
              </w:rPr>
              <w:fldChar w:fldCharType="separate"/>
            </w:r>
            <w:r w:rsidRPr="00A8674E">
              <w:rPr>
                <w:bCs/>
                <w:noProof/>
                <w:color w:val="414042"/>
                <w:w w:val="105"/>
                <w:sz w:val="18"/>
                <w:szCs w:val="18"/>
                <w:lang w:val="nl-NL"/>
              </w:rPr>
              <w:t>(Ames et al., 2019; Barello et al., 2016; Nazli Bashi et al., 2020; Amberly Brigden et al., 2020; Brunton et al., 2015; Harman Chaudhry et al., 2021; Wonchan Choi et al., 2020; M. F. De La Cruz Monroy &amp; A. Mosahebi, 2019; Eze et al., 2020; Jacqueline Susan Feather et al., 2016; Greenhalgh &amp; Shaw, 2017; Lauren Jones &amp; Carol Grech, 2016; Kuijpers et al., 2013; Emily G Lattie et al., 2019; A.-C. L. Leonardsen et al., 2020; Clare Liddy et al., 2016; Deborah Morrison et al., 2014; Katherine Morton et al., 2017; O’Keefe et al., 2021; Ramya Sita Palacholla et al., 2019; Esther Rincon et al., 2017; Kristin L Rising et al., 2018; Søgaard Neilsen &amp; Wilson, 2019; Simen A Steindal et al., 2020; Randi Stokke, 2016; Swanepoel &amp; Hall III, 2010)</w:t>
            </w:r>
            <w:r w:rsidRPr="009D28F8">
              <w:rPr>
                <w:color w:val="414042"/>
                <w:w w:val="105"/>
                <w:sz w:val="18"/>
                <w:szCs w:val="18"/>
              </w:rPr>
              <w:fldChar w:fldCharType="end"/>
            </w:r>
          </w:p>
        </w:tc>
      </w:tr>
      <w:tr w:rsidR="007D2915" w:rsidRPr="009D28F8" w14:paraId="13242E22" w14:textId="77777777" w:rsidTr="000824E5">
        <w:trPr>
          <w:trHeight w:val="380"/>
          <w:tblCellSpacing w:w="0" w:type="dxa"/>
        </w:trPr>
        <w:tc>
          <w:tcPr>
            <w:tcW w:w="0" w:type="auto"/>
            <w:tcMar>
              <w:top w:w="75" w:type="dxa"/>
              <w:left w:w="225" w:type="dxa"/>
              <w:bottom w:w="75" w:type="dxa"/>
              <w:right w:w="0" w:type="dxa"/>
            </w:tcMar>
            <w:hideMark/>
          </w:tcPr>
          <w:p w14:paraId="6ED2543E"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15F6D446"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Observational research</w:t>
            </w:r>
          </w:p>
        </w:tc>
        <w:tc>
          <w:tcPr>
            <w:tcW w:w="0" w:type="auto"/>
            <w:tcMar>
              <w:top w:w="75" w:type="dxa"/>
              <w:left w:w="225" w:type="dxa"/>
              <w:bottom w:w="75" w:type="dxa"/>
              <w:right w:w="0" w:type="dxa"/>
            </w:tcMar>
            <w:hideMark/>
          </w:tcPr>
          <w:p w14:paraId="393A3DBF" w14:textId="77777777" w:rsidR="007D2915" w:rsidRPr="009D28F8" w:rsidRDefault="007D2915" w:rsidP="000824E5">
            <w:pPr>
              <w:spacing w:line="360" w:lineRule="auto"/>
              <w:rPr>
                <w:color w:val="414042"/>
                <w:w w:val="105"/>
                <w:sz w:val="18"/>
                <w:szCs w:val="18"/>
              </w:rPr>
            </w:pPr>
            <w:r w:rsidRPr="009D28F8">
              <w:rPr>
                <w:color w:val="414042"/>
                <w:w w:val="105"/>
                <w:sz w:val="18"/>
                <w:szCs w:val="18"/>
              </w:rPr>
              <w:t>9 (20)</w:t>
            </w:r>
          </w:p>
        </w:tc>
        <w:tc>
          <w:tcPr>
            <w:tcW w:w="0" w:type="auto"/>
            <w:tcMar>
              <w:top w:w="75" w:type="dxa"/>
              <w:left w:w="225" w:type="dxa"/>
              <w:bottom w:w="75" w:type="dxa"/>
              <w:right w:w="0" w:type="dxa"/>
            </w:tcMar>
            <w:hideMark/>
          </w:tcPr>
          <w:p w14:paraId="0A5FAAB2" w14:textId="77777777" w:rsidR="007D2915" w:rsidRPr="009D28F8" w:rsidRDefault="007D2915" w:rsidP="000824E5">
            <w:pPr>
              <w:spacing w:line="360" w:lineRule="auto"/>
              <w:rPr>
                <w:color w:val="414042"/>
                <w:w w:val="105"/>
                <w:sz w:val="18"/>
                <w:szCs w:val="18"/>
              </w:rPr>
            </w:pPr>
            <w:ins w:id="0" w:author="Tingting Wang" w:date="2023-06-19T12:31:00Z">
              <w:r w:rsidRPr="009D28F8">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PjxSZWNOdW0+MjE8L1JlY051bT48RGlzcGxheVRleHQ+KEFtZXMgZXQgYWwuLCAyMDE5OyBCcnVu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</w:fldData>
                </w:fldChar>
              </w:r>
            </w:ins>
            <w:r w:rsidRPr="000A5D04">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PjxSZWNOdW0+MjE8L1JlY051bT48RGlzcGxheVRleHQ+KEFtZXMgZXQgYWwuLCAyMDE5OyBCcnVu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</w:fldData>
              </w:fldChar>
            </w:r>
            <w:r w:rsidRPr="000A5D04">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ins w:id="1" w:author="Tingting Wang" w:date="2023-06-19T12:31:00Z">
              <w:r w:rsidRPr="009D28F8">
                <w:rPr>
                  <w:bCs/>
                  <w:color w:val="414042"/>
                  <w:w w:val="105"/>
                  <w:sz w:val="18"/>
                  <w:szCs w:val="18"/>
                  <w:lang w:val="en-US"/>
                </w:rPr>
              </w:r>
              <w:r w:rsidRPr="009D28F8">
                <w:rPr>
                  <w:bCs/>
                  <w:color w:val="414042"/>
                  <w:w w:val="105"/>
                  <w:sz w:val="18"/>
                  <w:szCs w:val="18"/>
                  <w:lang w:val="en-US"/>
                </w:rPr>
                <w:fldChar w:fldCharType="separate"/>
              </w:r>
            </w:ins>
            <w:r w:rsidRPr="001D05CB">
              <w:rPr>
                <w:bCs/>
                <w:noProof/>
                <w:color w:val="414042"/>
                <w:w w:val="105"/>
                <w:sz w:val="18"/>
                <w:szCs w:val="18"/>
              </w:rPr>
              <w:t>(Ames et al., 2019; Brunton et al., 2015; Wonchan Choi et al., 2020; Greenhalgh &amp; Shaw, 2017; Lauren Jones &amp; Carol Grech, 2016; Kuijpers et al., 2013; Clare Liddy et al., 2016; Siew Lim et al., 2019; Swanepoel &amp; Hall III, 2010)</w:t>
            </w:r>
            <w:ins w:id="2" w:author="Tingting Wang" w:date="2023-06-19T12:31:00Z">
              <w:r w:rsidRPr="009D28F8">
                <w:rPr>
                  <w:bCs/>
                  <w:color w:val="414042"/>
                  <w:w w:val="105"/>
                  <w:sz w:val="18"/>
                  <w:szCs w:val="18"/>
                  <w:lang w:val="en-US"/>
                </w:rPr>
                <w:fldChar w:fldCharType="end"/>
              </w:r>
            </w:ins>
          </w:p>
        </w:tc>
      </w:tr>
      <w:tr w:rsidR="007D2915" w:rsidRPr="009D28F8" w14:paraId="318C7FA0" w14:textId="77777777" w:rsidTr="000824E5">
        <w:trPr>
          <w:trHeight w:val="1731"/>
          <w:tblCellSpacing w:w="0" w:type="dxa"/>
        </w:trPr>
        <w:tc>
          <w:tcPr>
            <w:tcW w:w="0" w:type="auto"/>
            <w:tcMar>
              <w:top w:w="75" w:type="dxa"/>
              <w:left w:w="225" w:type="dxa"/>
              <w:bottom w:w="75" w:type="dxa"/>
              <w:right w:w="0" w:type="dxa"/>
            </w:tcMar>
            <w:hideMark/>
          </w:tcPr>
          <w:p w14:paraId="6E0A7C0E"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23461DA6"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Descriptive research</w:t>
            </w:r>
          </w:p>
          <w:p w14:paraId="53EC26D2"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Case reports</w:t>
            </w:r>
          </w:p>
          <w:p w14:paraId="259A2500"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Case series</w:t>
            </w:r>
          </w:p>
          <w:p w14:paraId="258A3B42"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Cross-sectional</w:t>
            </w:r>
          </w:p>
        </w:tc>
        <w:tc>
          <w:tcPr>
            <w:tcW w:w="0" w:type="auto"/>
            <w:tcMar>
              <w:top w:w="75" w:type="dxa"/>
              <w:left w:w="225" w:type="dxa"/>
              <w:bottom w:w="75" w:type="dxa"/>
              <w:right w:w="0" w:type="dxa"/>
            </w:tcMar>
            <w:hideMark/>
          </w:tcPr>
          <w:p w14:paraId="431006AD" w14:textId="77777777" w:rsidR="007D2915" w:rsidRPr="009D28F8" w:rsidRDefault="007D2915" w:rsidP="000824E5">
            <w:pPr>
              <w:spacing w:line="360" w:lineRule="auto"/>
              <w:rPr>
                <w:color w:val="414042"/>
                <w:w w:val="105"/>
                <w:sz w:val="18"/>
                <w:szCs w:val="18"/>
              </w:rPr>
            </w:pPr>
            <w:r w:rsidRPr="009D28F8">
              <w:rPr>
                <w:color w:val="414042"/>
                <w:w w:val="105"/>
                <w:sz w:val="18"/>
                <w:szCs w:val="18"/>
              </w:rPr>
              <w:t>7 (16)</w:t>
            </w:r>
          </w:p>
        </w:tc>
        <w:tc>
          <w:tcPr>
            <w:tcW w:w="0" w:type="auto"/>
            <w:tcMar>
              <w:top w:w="75" w:type="dxa"/>
              <w:left w:w="225" w:type="dxa"/>
              <w:bottom w:w="75" w:type="dxa"/>
              <w:right w:w="0" w:type="dxa"/>
            </w:tcMar>
            <w:hideMark/>
          </w:tcPr>
          <w:p w14:paraId="58DD016C" w14:textId="77777777" w:rsidR="007D2915" w:rsidRPr="009D28F8" w:rsidRDefault="007D2915" w:rsidP="000824E5">
            <w:pPr>
              <w:spacing w:line="360" w:lineRule="auto"/>
              <w:rPr>
                <w:color w:val="414042"/>
                <w:w w:val="105"/>
                <w:sz w:val="18"/>
                <w:szCs w:val="18"/>
              </w:rPr>
            </w:pPr>
            <w:r w:rsidRPr="009D28F8">
              <w:rPr>
                <w:bCs/>
                <w:color w:val="414042"/>
                <w:w w:val="105"/>
                <w:sz w:val="18"/>
                <w:szCs w:val="18"/>
                <w:lang w:val="en-US"/>
              </w:rPr>
              <w:fldChar w:fldCharType="begin">
                <w:fldData xml:space="preserve">PEVuZE5vdGU+PENpdGU+PEF1dGhvcj5Td2FuZXBvZWw8L0F1dGhvcj48WWVhcj4yMDEwPC9ZZWFy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</w:fldData>
              </w:fldChar>
            </w:r>
            <w:r w:rsidRPr="00E23E2F">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PjxSZWNOdW0+MjE8L1JlY051bT48RGlzcGxheVRleHQ+KEpvc2VwaCBGaXJ0aCAmYW1wOyBKb2hu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</w:fldData>
              </w:fldChar>
            </w:r>
            <w:r w:rsidRPr="00E23E2F">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9D28F8">
              <w:rPr>
                <w:bCs/>
                <w:color w:val="414042"/>
                <w:w w:val="105"/>
                <w:sz w:val="18"/>
                <w:szCs w:val="18"/>
                <w:lang w:val="en-US"/>
              </w:rPr>
            </w:r>
            <w:r w:rsidRPr="009D28F8">
              <w:rPr>
                <w:bCs/>
                <w:color w:val="414042"/>
                <w:w w:val="105"/>
                <w:sz w:val="18"/>
                <w:szCs w:val="18"/>
                <w:lang w:val="en-US"/>
              </w:rPr>
              <w:fldChar w:fldCharType="separate"/>
            </w:r>
            <w:r w:rsidRPr="00E23E2F">
              <w:rPr>
                <w:bCs/>
                <w:noProof/>
                <w:color w:val="414042"/>
                <w:w w:val="105"/>
                <w:sz w:val="18"/>
                <w:szCs w:val="18"/>
              </w:rPr>
              <w:t>(Joseph Firth &amp; John Torous, 2015; Clare Liddy et al., 2016; Dawn K Sakaguchi-Tang et al., 2017; Helen Slater et al., 2017; Simen A Steindal et al., 2020; Swanepoel &amp; Hall III, 2010; Yanxia Wei et al., 2020)</w:t>
            </w:r>
            <w:r w:rsidRPr="009D28F8">
              <w:rPr>
                <w:color w:val="414042"/>
                <w:w w:val="105"/>
                <w:sz w:val="18"/>
                <w:szCs w:val="18"/>
              </w:rPr>
              <w:fldChar w:fldCharType="end"/>
            </w:r>
          </w:p>
        </w:tc>
      </w:tr>
      <w:tr w:rsidR="007D2915" w:rsidRPr="009D28F8" w14:paraId="5B9A4F5A" w14:textId="77777777" w:rsidTr="000824E5">
        <w:trPr>
          <w:trHeight w:val="1313"/>
          <w:tblCellSpacing w:w="0" w:type="dxa"/>
        </w:trPr>
        <w:tc>
          <w:tcPr>
            <w:tcW w:w="0" w:type="auto"/>
            <w:tcMar>
              <w:top w:w="75" w:type="dxa"/>
              <w:left w:w="225" w:type="dxa"/>
              <w:bottom w:w="75" w:type="dxa"/>
              <w:right w:w="0" w:type="dxa"/>
            </w:tcMar>
            <w:hideMark/>
          </w:tcPr>
          <w:p w14:paraId="7608EC79"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4F64C582"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Analytical research</w:t>
            </w:r>
          </w:p>
          <w:p w14:paraId="67F9E743"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Case control</w:t>
            </w:r>
          </w:p>
          <w:p w14:paraId="7929E9C6" w14:textId="77777777" w:rsidR="007D2915" w:rsidRPr="009D28F8" w:rsidRDefault="007D2915" w:rsidP="007D2915">
            <w:pPr>
              <w:pStyle w:val="ListParagraph"/>
              <w:numPr>
                <w:ilvl w:val="0"/>
                <w:numId w:val="2"/>
              </w:numPr>
              <w:kinsoku w:val="0"/>
              <w:overflowPunct w:val="0"/>
              <w:autoSpaceDE w:val="0"/>
              <w:autoSpaceDN w:val="0"/>
              <w:adjustRightInd w:val="0"/>
              <w:spacing w:line="360" w:lineRule="auto"/>
              <w:rPr>
                <w:color w:val="414042"/>
                <w:w w:val="105"/>
                <w:sz w:val="18"/>
                <w:szCs w:val="18"/>
              </w:rPr>
            </w:pPr>
            <w:r w:rsidRPr="009D28F8">
              <w:rPr>
                <w:color w:val="414042"/>
                <w:w w:val="105"/>
                <w:sz w:val="18"/>
                <w:szCs w:val="18"/>
              </w:rPr>
              <w:t>Cohort</w:t>
            </w:r>
          </w:p>
        </w:tc>
        <w:tc>
          <w:tcPr>
            <w:tcW w:w="0" w:type="auto"/>
            <w:tcMar>
              <w:top w:w="75" w:type="dxa"/>
              <w:left w:w="225" w:type="dxa"/>
              <w:bottom w:w="75" w:type="dxa"/>
              <w:right w:w="0" w:type="dxa"/>
            </w:tcMar>
            <w:hideMark/>
          </w:tcPr>
          <w:p w14:paraId="57FA5B79" w14:textId="77777777" w:rsidR="007D2915" w:rsidRPr="009D28F8" w:rsidRDefault="007D2915" w:rsidP="000824E5">
            <w:pPr>
              <w:spacing w:line="360" w:lineRule="auto"/>
              <w:rPr>
                <w:color w:val="414042"/>
                <w:w w:val="105"/>
                <w:sz w:val="18"/>
                <w:szCs w:val="18"/>
              </w:rPr>
            </w:pPr>
            <w:r w:rsidRPr="009D28F8">
              <w:rPr>
                <w:color w:val="414042"/>
                <w:w w:val="105"/>
                <w:sz w:val="18"/>
                <w:szCs w:val="18"/>
              </w:rPr>
              <w:t>6 (13)</w:t>
            </w:r>
          </w:p>
        </w:tc>
        <w:tc>
          <w:tcPr>
            <w:tcW w:w="0" w:type="auto"/>
            <w:tcMar>
              <w:top w:w="75" w:type="dxa"/>
              <w:left w:w="225" w:type="dxa"/>
              <w:bottom w:w="75" w:type="dxa"/>
              <w:right w:w="0" w:type="dxa"/>
            </w:tcMar>
            <w:hideMark/>
          </w:tcPr>
          <w:p w14:paraId="3A940541"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PEVuZE5vdGU+PENpdGU+PEF1dGhvcj5XZXJkZXI8L0F1dGhvcj48WWVhcj4yMDE1PC9ZZWFyPjxS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</w:fldData>
              </w:fldChar>
            </w:r>
            <w:r w:rsidRPr="000B47D8">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PEVuZE5vdGU+PENpdGU+PEF1dGhvcj5XZXJkZXI8L0F1dGhvcj48WWVhcj4yMDE1PC9ZZWFyPjxS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</w:fldData>
              </w:fldChar>
            </w:r>
            <w:r w:rsidRPr="000B47D8">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E23E2F">
              <w:rPr>
                <w:bCs/>
                <w:noProof/>
                <w:color w:val="414042"/>
                <w:w w:val="105"/>
                <w:sz w:val="18"/>
                <w:szCs w:val="18"/>
                <w:lang w:val="nl-NL"/>
              </w:rPr>
              <w:t>(Wonchan Choi et al., 2020; Greenhalgh &amp; Shaw, 2017; Clare Liddy et al., 2016; Dawn K Sakaguchi-Tang et al., 2017; Simen A Steindal et al., 2020; Werder, 2015)</w:t>
            </w:r>
            <w:r w:rsidRPr="00E23E2F">
              <w:rPr>
                <w:bCs/>
                <w:color w:val="414042"/>
                <w:w w:val="105"/>
                <w:sz w:val="18"/>
                <w:szCs w:val="18"/>
                <w:lang w:val="en-US"/>
              </w:rPr>
              <w:fldChar w:fldCharType="end"/>
            </w:r>
          </w:p>
        </w:tc>
      </w:tr>
      <w:tr w:rsidR="007D2915" w:rsidRPr="009D28F8" w14:paraId="2595A295" w14:textId="77777777" w:rsidTr="000824E5">
        <w:trPr>
          <w:trHeight w:val="227"/>
          <w:tblCellSpacing w:w="0" w:type="dxa"/>
        </w:trPr>
        <w:tc>
          <w:tcPr>
            <w:tcW w:w="0" w:type="auto"/>
            <w:gridSpan w:val="4"/>
            <w:tcBorders>
              <w:top w:val="single" w:sz="4" w:space="0" w:color="auto"/>
              <w:bottom w:val="dotted" w:sz="4" w:space="0" w:color="auto"/>
            </w:tcBorders>
            <w:tcMar>
              <w:top w:w="75" w:type="dxa"/>
              <w:left w:w="225" w:type="dxa"/>
              <w:bottom w:w="75" w:type="dxa"/>
              <w:right w:w="0" w:type="dxa"/>
            </w:tcMar>
            <w:hideMark/>
          </w:tcPr>
          <w:p w14:paraId="49E30723" w14:textId="77777777" w:rsidR="007D2915" w:rsidRPr="009D28F8" w:rsidRDefault="007D2915" w:rsidP="000824E5">
            <w:pPr>
              <w:kinsoku w:val="0"/>
              <w:overflowPunct w:val="0"/>
              <w:autoSpaceDE w:val="0"/>
              <w:autoSpaceDN w:val="0"/>
              <w:adjustRightInd w:val="0"/>
              <w:spacing w:line="360" w:lineRule="auto"/>
              <w:rPr>
                <w:b/>
                <w:bCs/>
                <w:color w:val="414042"/>
                <w:w w:val="105"/>
                <w:sz w:val="18"/>
                <w:szCs w:val="18"/>
              </w:rPr>
            </w:pPr>
            <w:r w:rsidRPr="009D28F8">
              <w:rPr>
                <w:b/>
                <w:bCs/>
                <w:color w:val="414042"/>
                <w:w w:val="105"/>
                <w:sz w:val="18"/>
                <w:szCs w:val="18"/>
              </w:rPr>
              <w:lastRenderedPageBreak/>
              <w:t>Number of contacts (n=21, 47%)</w:t>
            </w:r>
          </w:p>
        </w:tc>
      </w:tr>
      <w:tr w:rsidR="007D2915" w:rsidRPr="009D28F8" w14:paraId="185341AF" w14:textId="77777777" w:rsidTr="000824E5">
        <w:trPr>
          <w:trHeight w:val="399"/>
          <w:tblCellSpacing w:w="0" w:type="dxa"/>
        </w:trPr>
        <w:tc>
          <w:tcPr>
            <w:tcW w:w="0" w:type="auto"/>
            <w:tcMar>
              <w:top w:w="75" w:type="dxa"/>
              <w:left w:w="225" w:type="dxa"/>
              <w:bottom w:w="75" w:type="dxa"/>
              <w:right w:w="0" w:type="dxa"/>
            </w:tcMar>
            <w:hideMark/>
          </w:tcPr>
          <w:p w14:paraId="788AF1F0"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05706CCB"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Cross-sectional</w:t>
            </w:r>
          </w:p>
        </w:tc>
        <w:tc>
          <w:tcPr>
            <w:tcW w:w="0" w:type="auto"/>
            <w:tcMar>
              <w:top w:w="75" w:type="dxa"/>
              <w:left w:w="225" w:type="dxa"/>
              <w:bottom w:w="75" w:type="dxa"/>
              <w:right w:w="0" w:type="dxa"/>
            </w:tcMar>
            <w:hideMark/>
          </w:tcPr>
          <w:p w14:paraId="450A4ABD" w14:textId="77777777" w:rsidR="007D2915" w:rsidRPr="009D28F8" w:rsidRDefault="007D2915" w:rsidP="000824E5">
            <w:pPr>
              <w:spacing w:line="360" w:lineRule="auto"/>
              <w:rPr>
                <w:color w:val="414042"/>
                <w:w w:val="105"/>
                <w:sz w:val="18"/>
                <w:szCs w:val="18"/>
              </w:rPr>
            </w:pPr>
            <w:r w:rsidRPr="009D28F8">
              <w:rPr>
                <w:color w:val="414042"/>
                <w:w w:val="105"/>
                <w:sz w:val="18"/>
                <w:szCs w:val="18"/>
              </w:rPr>
              <w:t>8 (18)</w:t>
            </w:r>
          </w:p>
        </w:tc>
        <w:tc>
          <w:tcPr>
            <w:tcW w:w="0" w:type="auto"/>
            <w:tcMar>
              <w:top w:w="75" w:type="dxa"/>
              <w:left w:w="225" w:type="dxa"/>
              <w:bottom w:w="75" w:type="dxa"/>
              <w:right w:w="0" w:type="dxa"/>
            </w:tcMar>
            <w:hideMark/>
          </w:tcPr>
          <w:p w14:paraId="36E207D5"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PjxSZWNOdW0+MjE8L1JlY051bT48RGlzcGxheVRleHQ+KEpvc2VwaCBGaXJ0aCAmYW1wOyBKb2hu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</w:fldData>
              </w:fldChar>
            </w:r>
            <w:r w:rsidRPr="00E23E2F">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PjxSZWNOdW0+MjE8L1JlY051bT48RGlzcGxheVRleHQ+KEpvc2VwaCBGaXJ0aCAmYW1wOyBKb2hu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</w:fldData>
              </w:fldChar>
            </w:r>
            <w:r w:rsidRPr="00E23E2F">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E23E2F">
              <w:rPr>
                <w:bCs/>
                <w:noProof/>
                <w:color w:val="414042"/>
                <w:w w:val="105"/>
                <w:sz w:val="18"/>
                <w:szCs w:val="18"/>
              </w:rPr>
              <w:t>(Joseph Firth &amp; John Torous, 2015; Clare Liddy et al., 2016; Dawn K Sakaguchi-Tang et al., 2017; Helen Slater et al., 2017; Swanepoel &amp; Hall III, 2010; Yanxia Wei et al., 2020)</w:t>
            </w:r>
            <w:r w:rsidRPr="00E23E2F">
              <w:rPr>
                <w:color w:val="414042"/>
                <w:w w:val="105"/>
                <w:sz w:val="18"/>
                <w:szCs w:val="18"/>
              </w:rPr>
              <w:fldChar w:fldCharType="end"/>
            </w:r>
          </w:p>
        </w:tc>
      </w:tr>
      <w:tr w:rsidR="007D2915" w:rsidRPr="009D28F8" w14:paraId="71F7A4FF" w14:textId="77777777" w:rsidTr="000824E5">
        <w:trPr>
          <w:trHeight w:val="380"/>
          <w:tblCellSpacing w:w="0" w:type="dxa"/>
        </w:trPr>
        <w:tc>
          <w:tcPr>
            <w:tcW w:w="0" w:type="auto"/>
            <w:tcMar>
              <w:top w:w="75" w:type="dxa"/>
              <w:left w:w="225" w:type="dxa"/>
              <w:bottom w:w="75" w:type="dxa"/>
              <w:right w:w="0" w:type="dxa"/>
            </w:tcMar>
            <w:hideMark/>
          </w:tcPr>
          <w:p w14:paraId="4D0B9F1B"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51E3A20E"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Longitudinal</w:t>
            </w:r>
          </w:p>
        </w:tc>
        <w:tc>
          <w:tcPr>
            <w:tcW w:w="0" w:type="auto"/>
            <w:tcMar>
              <w:top w:w="75" w:type="dxa"/>
              <w:left w:w="225" w:type="dxa"/>
              <w:bottom w:w="75" w:type="dxa"/>
              <w:right w:w="0" w:type="dxa"/>
            </w:tcMar>
            <w:hideMark/>
          </w:tcPr>
          <w:p w14:paraId="24CCC55C" w14:textId="77777777" w:rsidR="007D2915" w:rsidRPr="009D28F8" w:rsidRDefault="007D2915" w:rsidP="000824E5">
            <w:pPr>
              <w:spacing w:line="360" w:lineRule="auto"/>
              <w:rPr>
                <w:color w:val="414042"/>
                <w:w w:val="105"/>
                <w:sz w:val="18"/>
                <w:szCs w:val="18"/>
              </w:rPr>
            </w:pPr>
            <w:r w:rsidRPr="009D28F8">
              <w:rPr>
                <w:color w:val="414042"/>
                <w:w w:val="105"/>
                <w:sz w:val="18"/>
                <w:szCs w:val="18"/>
              </w:rPr>
              <w:t>6 (13)</w:t>
            </w:r>
          </w:p>
        </w:tc>
        <w:tc>
          <w:tcPr>
            <w:tcW w:w="0" w:type="auto"/>
            <w:tcMar>
              <w:top w:w="75" w:type="dxa"/>
              <w:left w:w="225" w:type="dxa"/>
              <w:bottom w:w="75" w:type="dxa"/>
              <w:right w:w="0" w:type="dxa"/>
            </w:tcMar>
            <w:hideMark/>
          </w:tcPr>
          <w:p w14:paraId="5EBC1ED4" w14:textId="77777777" w:rsidR="007D2915" w:rsidRPr="009D28F8" w:rsidRDefault="007D2915" w:rsidP="000824E5">
            <w:pPr>
              <w:spacing w:line="360" w:lineRule="auto"/>
              <w:rPr>
                <w:color w:val="414042"/>
                <w:w w:val="105"/>
                <w:sz w:val="18"/>
                <w:szCs w:val="18"/>
              </w:rPr>
            </w:pPr>
            <w:ins w:id="3" w:author="Tingting Wang" w:date="2023-06-19T12:31:00Z">
              <w:r w:rsidRPr="00E23E2F">
                <w:rPr>
                  <w:bCs/>
                  <w:color w:val="414042"/>
                  <w:w w:val="105"/>
                  <w:sz w:val="18"/>
                  <w:szCs w:val="18"/>
                  <w:lang w:val="en-US"/>
                </w:rPr>
                <w:fldChar w:fldCharType="begin">
                  <w:fldData xml:space="preserve">PEVuZE5vdGU+PENpdGU+PEF1dGhvcj5TdG9ra2U8L0F1dGhvcj48WWVhcj4yMDE2PC9ZZWFyPjxS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==
</w:fldData>
                </w:fldChar>
              </w:r>
            </w:ins>
            <w:r w:rsidRPr="00E23E2F">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PEVuZE5vdGU+PENpdGU+PEF1dGhvcj5TdG9ra2U8L0F1dGhvcj48WWVhcj4yMDE2PC9ZZWFyPjxS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==
</w:fldData>
              </w:fldChar>
            </w:r>
            <w:r w:rsidRPr="00E23E2F">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ins w:id="4" w:author="Tingting Wang" w:date="2023-06-19T12:31:00Z">
              <w:r w:rsidRPr="00E23E2F">
                <w:rPr>
                  <w:bCs/>
                  <w:color w:val="414042"/>
                  <w:w w:val="105"/>
                  <w:sz w:val="18"/>
                  <w:szCs w:val="18"/>
                  <w:lang w:val="en-US"/>
                </w:rPr>
              </w:r>
              <w:r w:rsidRPr="00E23E2F">
                <w:rPr>
                  <w:bCs/>
                  <w:color w:val="414042"/>
                  <w:w w:val="105"/>
                  <w:sz w:val="18"/>
                  <w:szCs w:val="18"/>
                  <w:lang w:val="en-US"/>
                </w:rPr>
                <w:fldChar w:fldCharType="separate"/>
              </w:r>
            </w:ins>
            <w:r w:rsidRPr="00E23E2F">
              <w:rPr>
                <w:bCs/>
                <w:noProof/>
                <w:color w:val="414042"/>
                <w:w w:val="105"/>
                <w:sz w:val="18"/>
                <w:szCs w:val="18"/>
                <w:lang w:val="nl-NL"/>
              </w:rPr>
              <w:t>(Kei Long Cheung et al., 2019; A.-C. L. Leonardsen et al., 2020; Dawn K Sakaguchi-Tang et al., 2017; Simen A Steindal et al., 2020; Randi Stokke, 2016; Rachael C Walker et al., 2019)</w:t>
            </w:r>
            <w:ins w:id="5" w:author="Tingting Wang" w:date="2023-06-19T12:31:00Z">
              <w:r w:rsidRPr="00E23E2F">
                <w:rPr>
                  <w:color w:val="414042"/>
                  <w:w w:val="105"/>
                  <w:sz w:val="18"/>
                  <w:szCs w:val="18"/>
                </w:rPr>
                <w:fldChar w:fldCharType="end"/>
              </w:r>
            </w:ins>
          </w:p>
        </w:tc>
      </w:tr>
      <w:tr w:rsidR="007D2915" w:rsidRPr="009D28F8" w14:paraId="639736D1" w14:textId="77777777" w:rsidTr="000824E5">
        <w:trPr>
          <w:trHeight w:val="380"/>
          <w:tblCellSpacing w:w="0" w:type="dxa"/>
        </w:trPr>
        <w:tc>
          <w:tcPr>
            <w:tcW w:w="0" w:type="auto"/>
            <w:tcMar>
              <w:top w:w="75" w:type="dxa"/>
              <w:left w:w="225" w:type="dxa"/>
              <w:bottom w:w="75" w:type="dxa"/>
              <w:right w:w="0" w:type="dxa"/>
            </w:tcMar>
            <w:hideMark/>
          </w:tcPr>
          <w:p w14:paraId="4481BFC0"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40A5FEFE"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Before and after</w:t>
            </w:r>
          </w:p>
        </w:tc>
        <w:tc>
          <w:tcPr>
            <w:tcW w:w="0" w:type="auto"/>
            <w:tcMar>
              <w:top w:w="75" w:type="dxa"/>
              <w:left w:w="225" w:type="dxa"/>
              <w:bottom w:w="75" w:type="dxa"/>
              <w:right w:w="0" w:type="dxa"/>
            </w:tcMar>
            <w:hideMark/>
          </w:tcPr>
          <w:p w14:paraId="3B3432BC" w14:textId="77777777" w:rsidR="007D2915" w:rsidRPr="009D28F8" w:rsidRDefault="007D2915" w:rsidP="000824E5">
            <w:pPr>
              <w:spacing w:line="360" w:lineRule="auto"/>
              <w:rPr>
                <w:color w:val="414042"/>
                <w:w w:val="105"/>
                <w:sz w:val="18"/>
                <w:szCs w:val="18"/>
              </w:rPr>
            </w:pPr>
            <w:r w:rsidRPr="009D28F8">
              <w:rPr>
                <w:color w:val="414042"/>
                <w:w w:val="105"/>
                <w:sz w:val="18"/>
                <w:szCs w:val="18"/>
              </w:rPr>
              <w:t>4 (9)</w:t>
            </w:r>
          </w:p>
        </w:tc>
        <w:tc>
          <w:tcPr>
            <w:tcW w:w="0" w:type="auto"/>
            <w:tcMar>
              <w:top w:w="75" w:type="dxa"/>
              <w:left w:w="225" w:type="dxa"/>
              <w:bottom w:w="75" w:type="dxa"/>
              <w:right w:w="0" w:type="dxa"/>
            </w:tcMar>
            <w:hideMark/>
          </w:tcPr>
          <w:p w14:paraId="5C8B35AE"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PjxSZWNOdW0+MjE8L1JlY051bT48RGlzcGxheVRleHQ+KEFtYmVybHkgQnJpZ2RlbiBldCBhbC4s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</w:fldData>
              </w:fldChar>
            </w:r>
            <w:r w:rsidRPr="005F09D0">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PjxSZWNOdW0+MjE8L1JlY051bT48RGlzcGxheVRleHQ+KEFtYmVybHkgQnJpZ2RlbiBldCBhbC4s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</w:fldData>
              </w:fldChar>
            </w:r>
            <w:r w:rsidRPr="005F09D0">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5F09D0">
              <w:rPr>
                <w:bCs/>
                <w:noProof/>
                <w:color w:val="414042"/>
                <w:w w:val="105"/>
                <w:sz w:val="18"/>
                <w:szCs w:val="18"/>
              </w:rPr>
              <w:t>(Amberly Brigden et al., 2020; Wonchan Choi et al., 2020; M. F. De La Cruz Monroy &amp; A. Mosahebi, 2019; Jacqueline Susan Feather et al., 2016; Fouquet &amp; Miranda, 2020; Emily G Lattie et al., 2019; A.-C. L. Leonardsen et al., 2020; Deborah Morrison et al., 2014; O’Keefe et al., 2021; Ramya Sita Palacholla et al., 2019; Simen A Steindal et al., 2020; Swanepoel &amp; Hall III, 2010; Linda MP Wesselman et al., 2019)</w:t>
            </w:r>
            <w:r w:rsidRPr="00E23E2F">
              <w:rPr>
                <w:color w:val="414042"/>
                <w:w w:val="105"/>
                <w:sz w:val="18"/>
                <w:szCs w:val="18"/>
              </w:rPr>
              <w:fldChar w:fldCharType="end"/>
            </w:r>
          </w:p>
        </w:tc>
      </w:tr>
      <w:tr w:rsidR="007D2915" w:rsidRPr="009D28F8" w14:paraId="2768B34A" w14:textId="77777777" w:rsidTr="000824E5">
        <w:trPr>
          <w:trHeight w:val="227"/>
          <w:tblCellSpacing w:w="0" w:type="dxa"/>
        </w:trPr>
        <w:tc>
          <w:tcPr>
            <w:tcW w:w="0" w:type="auto"/>
            <w:gridSpan w:val="4"/>
            <w:tcBorders>
              <w:top w:val="single" w:sz="4" w:space="0" w:color="auto"/>
              <w:bottom w:val="dotted" w:sz="4" w:space="0" w:color="auto"/>
            </w:tcBorders>
            <w:tcMar>
              <w:top w:w="75" w:type="dxa"/>
              <w:left w:w="225" w:type="dxa"/>
              <w:bottom w:w="75" w:type="dxa"/>
              <w:right w:w="0" w:type="dxa"/>
            </w:tcMar>
            <w:hideMark/>
          </w:tcPr>
          <w:p w14:paraId="3B1ECB44" w14:textId="77777777" w:rsidR="007D2915" w:rsidRPr="009D28F8" w:rsidRDefault="007D2915" w:rsidP="000824E5">
            <w:pPr>
              <w:kinsoku w:val="0"/>
              <w:overflowPunct w:val="0"/>
              <w:autoSpaceDE w:val="0"/>
              <w:autoSpaceDN w:val="0"/>
              <w:adjustRightInd w:val="0"/>
              <w:spacing w:line="360" w:lineRule="auto"/>
              <w:rPr>
                <w:b/>
                <w:bCs/>
                <w:color w:val="414042"/>
                <w:w w:val="105"/>
                <w:sz w:val="18"/>
                <w:szCs w:val="18"/>
              </w:rPr>
            </w:pPr>
            <w:r w:rsidRPr="009D28F8">
              <w:rPr>
                <w:b/>
                <w:bCs/>
                <w:color w:val="414042"/>
                <w:w w:val="105"/>
                <w:sz w:val="18"/>
                <w:szCs w:val="18"/>
              </w:rPr>
              <w:t>Reference period (n=10, 22%)</w:t>
            </w:r>
          </w:p>
        </w:tc>
      </w:tr>
      <w:tr w:rsidR="007D2915" w:rsidRPr="009D28F8" w14:paraId="1636FF7A" w14:textId="77777777" w:rsidTr="000824E5">
        <w:trPr>
          <w:trHeight w:val="399"/>
          <w:tblCellSpacing w:w="0" w:type="dxa"/>
        </w:trPr>
        <w:tc>
          <w:tcPr>
            <w:tcW w:w="0" w:type="auto"/>
            <w:tcMar>
              <w:top w:w="75" w:type="dxa"/>
              <w:left w:w="225" w:type="dxa"/>
              <w:bottom w:w="75" w:type="dxa"/>
              <w:right w:w="0" w:type="dxa"/>
            </w:tcMar>
            <w:hideMark/>
          </w:tcPr>
          <w:p w14:paraId="76B2F193"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49EA907C"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Prospective</w:t>
            </w:r>
          </w:p>
        </w:tc>
        <w:tc>
          <w:tcPr>
            <w:tcW w:w="0" w:type="auto"/>
            <w:tcMar>
              <w:top w:w="75" w:type="dxa"/>
              <w:left w:w="225" w:type="dxa"/>
              <w:bottom w:w="75" w:type="dxa"/>
              <w:right w:w="0" w:type="dxa"/>
            </w:tcMar>
            <w:hideMark/>
          </w:tcPr>
          <w:p w14:paraId="46B5B718" w14:textId="77777777" w:rsidR="007D2915" w:rsidRPr="009D28F8" w:rsidRDefault="007D2915" w:rsidP="000824E5">
            <w:pPr>
              <w:spacing w:line="360" w:lineRule="auto"/>
              <w:rPr>
                <w:color w:val="414042"/>
                <w:w w:val="105"/>
                <w:sz w:val="18"/>
                <w:szCs w:val="18"/>
              </w:rPr>
            </w:pPr>
            <w:r w:rsidRPr="009D28F8">
              <w:rPr>
                <w:color w:val="414042"/>
                <w:w w:val="105"/>
                <w:sz w:val="18"/>
                <w:szCs w:val="18"/>
              </w:rPr>
              <w:t>8 (18)</w:t>
            </w:r>
          </w:p>
        </w:tc>
        <w:tc>
          <w:tcPr>
            <w:tcW w:w="0" w:type="auto"/>
            <w:tcMar>
              <w:top w:w="75" w:type="dxa"/>
              <w:left w:w="225" w:type="dxa"/>
              <w:bottom w:w="75" w:type="dxa"/>
              <w:right w:w="0" w:type="dxa"/>
            </w:tcMar>
            <w:hideMark/>
          </w:tcPr>
          <w:p w14:paraId="443DE996"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PjxSZWNOdW0+MjE8L1JlY051bT48RGlzcGxheVRleHQ+KFdvbmNoYW4gQ2hvaSBldCBhbC4sIDIw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</w:fldData>
              </w:fldChar>
            </w:r>
            <w:r w:rsidRPr="000B47D8">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PjxSZWNOdW0+MjE8L1JlY051bT48RGlzcGxheVRleHQ+KFdvbmNoYW4gQ2hvaSBldCBhbC4sIDIw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</w:fldData>
              </w:fldChar>
            </w:r>
            <w:r w:rsidRPr="000B47D8">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E23E2F">
              <w:rPr>
                <w:bCs/>
                <w:noProof/>
                <w:color w:val="414042"/>
                <w:w w:val="105"/>
                <w:sz w:val="18"/>
                <w:szCs w:val="18"/>
              </w:rPr>
              <w:t>(Wonchan Choi et al., 2020; M. F. De La Cruz Monroy &amp; A. Mosahebi, 2019; A.-C. L. Leonardsen et al., 2020; Clare Liddy et al., 2016; Esther Rincon et al., 2017; Simen A Steindal et al., 2020; Swanepoel &amp; Hall III, 2010; Werder, 2015)</w:t>
            </w:r>
            <w:r w:rsidRPr="00E23E2F">
              <w:rPr>
                <w:color w:val="414042"/>
                <w:w w:val="105"/>
                <w:sz w:val="18"/>
                <w:szCs w:val="18"/>
              </w:rPr>
              <w:fldChar w:fldCharType="end"/>
            </w:r>
          </w:p>
        </w:tc>
      </w:tr>
      <w:tr w:rsidR="007D2915" w:rsidRPr="009D28F8" w14:paraId="0AE2A307" w14:textId="77777777" w:rsidTr="000824E5">
        <w:trPr>
          <w:trHeight w:val="380"/>
          <w:tblCellSpacing w:w="0" w:type="dxa"/>
        </w:trPr>
        <w:tc>
          <w:tcPr>
            <w:tcW w:w="0" w:type="auto"/>
            <w:tcMar>
              <w:top w:w="75" w:type="dxa"/>
              <w:left w:w="225" w:type="dxa"/>
              <w:bottom w:w="75" w:type="dxa"/>
              <w:right w:w="0" w:type="dxa"/>
            </w:tcMar>
            <w:hideMark/>
          </w:tcPr>
          <w:p w14:paraId="56F3B8F2"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5F0AFCA5"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Retrospective</w:t>
            </w:r>
          </w:p>
        </w:tc>
        <w:tc>
          <w:tcPr>
            <w:tcW w:w="0" w:type="auto"/>
            <w:tcMar>
              <w:top w:w="75" w:type="dxa"/>
              <w:left w:w="225" w:type="dxa"/>
              <w:bottom w:w="75" w:type="dxa"/>
              <w:right w:w="0" w:type="dxa"/>
            </w:tcMar>
            <w:hideMark/>
          </w:tcPr>
          <w:p w14:paraId="438B32E3" w14:textId="77777777" w:rsidR="007D2915" w:rsidRPr="009D28F8" w:rsidRDefault="007D2915" w:rsidP="000824E5">
            <w:pPr>
              <w:spacing w:line="360" w:lineRule="auto"/>
              <w:rPr>
                <w:color w:val="414042"/>
                <w:w w:val="105"/>
                <w:sz w:val="18"/>
                <w:szCs w:val="18"/>
              </w:rPr>
            </w:pPr>
            <w:r w:rsidRPr="009D28F8">
              <w:rPr>
                <w:color w:val="414042"/>
                <w:w w:val="105"/>
                <w:sz w:val="18"/>
                <w:szCs w:val="18"/>
              </w:rPr>
              <w:t>4 (9)</w:t>
            </w:r>
          </w:p>
        </w:tc>
        <w:tc>
          <w:tcPr>
            <w:tcW w:w="0" w:type="auto"/>
            <w:tcMar>
              <w:top w:w="75" w:type="dxa"/>
              <w:left w:w="225" w:type="dxa"/>
              <w:bottom w:w="75" w:type="dxa"/>
              <w:right w:w="0" w:type="dxa"/>
            </w:tcMar>
            <w:hideMark/>
          </w:tcPr>
          <w:p w14:paraId="4E2C0C59"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PEVuZE5vdGU+PENpdGU+PEF1dGhvcj5MaWRkeTwvQXV0aG9yPjxZZWFyPjIwMTY8L1llYXI+PFJl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</w:fldData>
              </w:fldChar>
            </w:r>
            <w:r w:rsidRPr="00E23E2F">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PEVuZE5vdGU+PENpdGU+PEF1dGhvcj5MaWRkeTwvQXV0aG9yPjxZZWFyPjIwMTY8L1llYXI+PFJl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</w:fldData>
              </w:fldChar>
            </w:r>
            <w:r w:rsidRPr="00E23E2F">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E23E2F">
              <w:rPr>
                <w:bCs/>
                <w:noProof/>
                <w:color w:val="414042"/>
                <w:w w:val="105"/>
                <w:sz w:val="18"/>
                <w:szCs w:val="18"/>
                <w:lang w:val="nl-NL"/>
              </w:rPr>
              <w:t>(Wonchan Choi et al., 2020; Clare Liddy et al., 2016; Helen Slater et al., 2017; Randi Stokke, 2016)</w:t>
            </w:r>
            <w:r w:rsidRPr="00E23E2F">
              <w:rPr>
                <w:color w:val="414042"/>
                <w:w w:val="105"/>
                <w:sz w:val="18"/>
                <w:szCs w:val="18"/>
              </w:rPr>
              <w:fldChar w:fldCharType="end"/>
            </w:r>
          </w:p>
        </w:tc>
      </w:tr>
      <w:tr w:rsidR="007D2915" w:rsidRPr="009D28F8" w14:paraId="75E94012" w14:textId="77777777" w:rsidTr="000824E5">
        <w:trPr>
          <w:trHeight w:val="227"/>
          <w:tblCellSpacing w:w="0" w:type="dxa"/>
        </w:trPr>
        <w:tc>
          <w:tcPr>
            <w:tcW w:w="0" w:type="auto"/>
            <w:gridSpan w:val="4"/>
            <w:tcBorders>
              <w:top w:val="single" w:sz="4" w:space="0" w:color="auto"/>
              <w:bottom w:val="dotted" w:sz="4" w:space="0" w:color="auto"/>
            </w:tcBorders>
            <w:tcMar>
              <w:top w:w="75" w:type="dxa"/>
              <w:left w:w="225" w:type="dxa"/>
              <w:bottom w:w="75" w:type="dxa"/>
              <w:right w:w="0" w:type="dxa"/>
            </w:tcMar>
            <w:hideMark/>
          </w:tcPr>
          <w:p w14:paraId="3394FE37" w14:textId="77777777" w:rsidR="007D2915" w:rsidRPr="009D28F8" w:rsidRDefault="007D2915" w:rsidP="000824E5">
            <w:pPr>
              <w:kinsoku w:val="0"/>
              <w:overflowPunct w:val="0"/>
              <w:autoSpaceDE w:val="0"/>
              <w:autoSpaceDN w:val="0"/>
              <w:adjustRightInd w:val="0"/>
              <w:spacing w:line="360" w:lineRule="auto"/>
              <w:rPr>
                <w:b/>
                <w:bCs/>
                <w:color w:val="414042"/>
                <w:w w:val="105"/>
                <w:sz w:val="18"/>
                <w:szCs w:val="18"/>
              </w:rPr>
            </w:pPr>
            <w:r w:rsidRPr="009D28F8">
              <w:rPr>
                <w:b/>
                <w:bCs/>
                <w:color w:val="414042"/>
                <w:w w:val="105"/>
                <w:sz w:val="18"/>
                <w:szCs w:val="18"/>
              </w:rPr>
              <w:t>Research through design (n=4, 9%)</w:t>
            </w:r>
          </w:p>
        </w:tc>
      </w:tr>
      <w:tr w:rsidR="007D2915" w:rsidRPr="009D28F8" w14:paraId="3AC096C4" w14:textId="77777777" w:rsidTr="000824E5">
        <w:trPr>
          <w:trHeight w:val="399"/>
          <w:tblCellSpacing w:w="0" w:type="dxa"/>
        </w:trPr>
        <w:tc>
          <w:tcPr>
            <w:tcW w:w="0" w:type="auto"/>
            <w:tcMar>
              <w:top w:w="75" w:type="dxa"/>
              <w:left w:w="225" w:type="dxa"/>
              <w:bottom w:w="75" w:type="dxa"/>
              <w:right w:w="0" w:type="dxa"/>
            </w:tcMar>
            <w:hideMark/>
          </w:tcPr>
          <w:p w14:paraId="104BE64E"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4ACF0A3D"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User research</w:t>
            </w:r>
          </w:p>
        </w:tc>
        <w:tc>
          <w:tcPr>
            <w:tcW w:w="0" w:type="auto"/>
            <w:tcMar>
              <w:top w:w="75" w:type="dxa"/>
              <w:left w:w="225" w:type="dxa"/>
              <w:bottom w:w="75" w:type="dxa"/>
              <w:right w:w="0" w:type="dxa"/>
            </w:tcMar>
            <w:hideMark/>
          </w:tcPr>
          <w:p w14:paraId="03C8A014" w14:textId="77777777" w:rsidR="007D2915" w:rsidRPr="009D28F8" w:rsidRDefault="007D2915" w:rsidP="000824E5">
            <w:pPr>
              <w:spacing w:line="360" w:lineRule="auto"/>
              <w:rPr>
                <w:color w:val="414042"/>
                <w:w w:val="105"/>
                <w:sz w:val="18"/>
                <w:szCs w:val="18"/>
              </w:rPr>
            </w:pPr>
            <w:r w:rsidRPr="009D28F8">
              <w:rPr>
                <w:color w:val="414042"/>
                <w:w w:val="105"/>
                <w:sz w:val="18"/>
                <w:szCs w:val="18"/>
              </w:rPr>
              <w:t>3 (7)</w:t>
            </w:r>
          </w:p>
        </w:tc>
        <w:tc>
          <w:tcPr>
            <w:tcW w:w="0" w:type="auto"/>
            <w:tcMar>
              <w:top w:w="75" w:type="dxa"/>
              <w:left w:w="225" w:type="dxa"/>
              <w:bottom w:w="75" w:type="dxa"/>
              <w:right w:w="0" w:type="dxa"/>
            </w:tcMar>
            <w:hideMark/>
          </w:tcPr>
          <w:p w14:paraId="42B1D18B"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PEVuZE5vdGU+PENpdGU+PEF1dGhvcj5TYWthZ3VjaGktVGFuZzwvQXV0aG9yPjxZZWFyPjIwMTc8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=
</w:fldData>
              </w:fldChar>
            </w:r>
            <w:r>
              <w:rPr>
                <w:bCs/>
                <w:color w:val="414042"/>
                <w:w w:val="105"/>
                <w:sz w:val="18"/>
                <w:szCs w:val="18"/>
                <w:lang w:val="en-US"/>
              </w:rPr>
              <w:instrText xml:space="preserve"> ADDIN EN.CITE </w:instrText>
            </w:r>
            <w:r>
              <w:rPr>
                <w:bCs/>
                <w:color w:val="414042"/>
                <w:w w:val="105"/>
                <w:sz w:val="18"/>
                <w:szCs w:val="18"/>
                <w:lang w:val="en-US"/>
              </w:rPr>
              <w:fldChar w:fldCharType="begin">
                <w:fldData xml:space="preserve">PEVuZE5vdGU+PENpdGU+PEF1dGhvcj5TYWthZ3VjaGktVGFuZzwvQXV0aG9yPjxZZWFyPjIwMTc8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=
</w:fldData>
              </w:fldChar>
            </w:r>
            <w:r>
              <w:rPr>
                <w:bCs/>
                <w:color w:val="414042"/>
                <w:w w:val="105"/>
                <w:sz w:val="18"/>
                <w:szCs w:val="18"/>
                <w:lang w:val="en-US"/>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Pr>
                <w:bCs/>
                <w:noProof/>
                <w:color w:val="414042"/>
                <w:w w:val="105"/>
                <w:sz w:val="18"/>
                <w:szCs w:val="18"/>
                <w:lang w:val="en-US"/>
              </w:rPr>
              <w:t>(Wonchan Choi et al., 2020; Fouquet &amp; Miranda, 2020; Dawn K Sakaguchi-Tang et al., 2017)</w:t>
            </w:r>
            <w:r w:rsidRPr="00E23E2F">
              <w:rPr>
                <w:color w:val="414042"/>
                <w:w w:val="105"/>
                <w:sz w:val="18"/>
                <w:szCs w:val="18"/>
              </w:rPr>
              <w:fldChar w:fldCharType="end"/>
            </w:r>
          </w:p>
        </w:tc>
      </w:tr>
      <w:tr w:rsidR="007D2915" w:rsidRPr="009D28F8" w14:paraId="5DD7DA33" w14:textId="77777777" w:rsidTr="000824E5">
        <w:trPr>
          <w:trHeight w:val="380"/>
          <w:tblCellSpacing w:w="0" w:type="dxa"/>
        </w:trPr>
        <w:tc>
          <w:tcPr>
            <w:tcW w:w="0" w:type="auto"/>
            <w:tcMar>
              <w:top w:w="75" w:type="dxa"/>
              <w:left w:w="225" w:type="dxa"/>
              <w:bottom w:w="75" w:type="dxa"/>
              <w:right w:w="0" w:type="dxa"/>
            </w:tcMar>
            <w:hideMark/>
          </w:tcPr>
          <w:p w14:paraId="0964ABCE"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Mar>
              <w:top w:w="75" w:type="dxa"/>
              <w:left w:w="225" w:type="dxa"/>
              <w:bottom w:w="75" w:type="dxa"/>
              <w:right w:w="0" w:type="dxa"/>
            </w:tcMar>
            <w:hideMark/>
          </w:tcPr>
          <w:p w14:paraId="761FC610"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Participatory design or contextual design</w:t>
            </w:r>
          </w:p>
        </w:tc>
        <w:tc>
          <w:tcPr>
            <w:tcW w:w="0" w:type="auto"/>
            <w:tcMar>
              <w:top w:w="75" w:type="dxa"/>
              <w:left w:w="225" w:type="dxa"/>
              <w:bottom w:w="75" w:type="dxa"/>
              <w:right w:w="0" w:type="dxa"/>
            </w:tcMar>
            <w:hideMark/>
          </w:tcPr>
          <w:p w14:paraId="3BFE57E9" w14:textId="77777777" w:rsidR="007D2915" w:rsidRPr="009D28F8" w:rsidRDefault="007D2915" w:rsidP="000824E5">
            <w:pPr>
              <w:spacing w:line="360" w:lineRule="auto"/>
              <w:rPr>
                <w:color w:val="414042"/>
                <w:w w:val="105"/>
                <w:sz w:val="18"/>
                <w:szCs w:val="18"/>
              </w:rPr>
            </w:pPr>
            <w:r w:rsidRPr="009D28F8">
              <w:rPr>
                <w:color w:val="414042"/>
                <w:w w:val="105"/>
                <w:sz w:val="18"/>
                <w:szCs w:val="18"/>
              </w:rPr>
              <w:t>1 (2)</w:t>
            </w:r>
          </w:p>
        </w:tc>
        <w:tc>
          <w:tcPr>
            <w:tcW w:w="0" w:type="auto"/>
            <w:tcMar>
              <w:top w:w="75" w:type="dxa"/>
              <w:left w:w="225" w:type="dxa"/>
              <w:bottom w:w="75" w:type="dxa"/>
              <w:right w:w="0" w:type="dxa"/>
            </w:tcMar>
            <w:hideMark/>
          </w:tcPr>
          <w:p w14:paraId="277F687A"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r>
            <w:r>
              <w:rPr>
                <w:bCs/>
                <w:color w:val="414042"/>
                <w:w w:val="105"/>
                <w:sz w:val="18"/>
                <w:szCs w:val="18"/>
                <w:lang w:val="en-US"/>
              </w:rPr>
              <w:instrText xml:space="preserve"> ADDIN EN.CITE &lt;EndNote&gt;&lt;Cite&gt;&lt;Author&gt;Jalil&lt;/Author&gt;&lt;Year&gt;2015&lt;/Year&gt;&lt;RecNum&gt;17&lt;/RecNum&gt;&lt;DisplayText&gt;(Sakib Jalil et al., 2015)&lt;/DisplayText&gt;&lt;record&gt;&lt;rec-number&gt;17&lt;/rec-number&gt;&lt;foreign-keys&gt;&lt;key app="EN" db-id="es9stexe2aprp1es0zpvrww7pwdz00029zrs" timestamp="1626687999"&gt;17&lt;/key&gt;&lt;/foreign-keys&gt;&lt;ref-type name="Journal Article"&gt;17&lt;/ref-type&gt;&lt;contributors&gt;&lt;authors&gt;&lt;author&gt;Jalil, Sakib&lt;/author&gt;&lt;author&gt;Myers, Trina&lt;/author&gt;&lt;author&gt;Atkinson, Ian&lt;/author&gt;&lt;/authors&gt;&lt;/contributors&gt;&lt;titles&gt;&lt;title&gt;A meta-synthesis of behavioral outcomes from telemedicine clinical trials for type 2 diabetes and the Clinical User-Experience Evaluation (CUE)&lt;/title&gt;&lt;secondary-title&gt;Journal of medical systems&lt;/secondary-title&gt;&lt;/titles&gt;&lt;periodical&gt;&lt;full-title&gt;Journal of medical systems&lt;/full-title&gt;&lt;/periodical&gt;&lt;pages&gt;1-21&lt;/pages&gt;&lt;volume&gt;39&lt;/volume&gt;&lt;number&gt;3&lt;/number&gt;&lt;dates&gt;&lt;year&gt;2015&lt;/year&gt;&lt;/dates&gt;&lt;isbn&gt;1573-689X&lt;/isbn&gt;&lt;urls&gt;&lt;/urls&gt;&lt;/record&gt;&lt;/Cite&gt;&lt;/EndNote&gt;</w:instrText>
            </w:r>
            <w:r w:rsidRPr="00E23E2F">
              <w:rPr>
                <w:bCs/>
                <w:color w:val="414042"/>
                <w:w w:val="105"/>
                <w:sz w:val="18"/>
                <w:szCs w:val="18"/>
                <w:lang w:val="en-US"/>
              </w:rPr>
              <w:fldChar w:fldCharType="separate"/>
            </w:r>
            <w:r>
              <w:rPr>
                <w:bCs/>
                <w:noProof/>
                <w:color w:val="414042"/>
                <w:w w:val="105"/>
                <w:sz w:val="18"/>
                <w:szCs w:val="18"/>
                <w:lang w:val="en-US"/>
              </w:rPr>
              <w:t>(Sakib Jalil et al., 2015)</w:t>
            </w:r>
            <w:r w:rsidRPr="00E23E2F">
              <w:rPr>
                <w:color w:val="414042"/>
                <w:w w:val="105"/>
                <w:sz w:val="18"/>
                <w:szCs w:val="18"/>
              </w:rPr>
              <w:fldChar w:fldCharType="end"/>
            </w:r>
          </w:p>
        </w:tc>
      </w:tr>
      <w:tr w:rsidR="007D2915" w:rsidRPr="009D28F8" w14:paraId="21FE2DE4" w14:textId="77777777" w:rsidTr="000824E5">
        <w:trPr>
          <w:trHeight w:val="399"/>
          <w:tblCellSpacing w:w="0" w:type="dxa"/>
        </w:trPr>
        <w:tc>
          <w:tcPr>
            <w:tcW w:w="0" w:type="auto"/>
            <w:tcBorders>
              <w:bottom w:val="single" w:sz="18" w:space="0" w:color="auto"/>
            </w:tcBorders>
            <w:tcMar>
              <w:top w:w="75" w:type="dxa"/>
              <w:left w:w="225" w:type="dxa"/>
              <w:bottom w:w="75" w:type="dxa"/>
              <w:right w:w="0" w:type="dxa"/>
            </w:tcMar>
            <w:hideMark/>
          </w:tcPr>
          <w:p w14:paraId="3CDAB41D" w14:textId="77777777" w:rsidR="007D2915" w:rsidRPr="009D28F8" w:rsidRDefault="007D2915" w:rsidP="000824E5">
            <w:pPr>
              <w:kinsoku w:val="0"/>
              <w:overflowPunct w:val="0"/>
              <w:autoSpaceDE w:val="0"/>
              <w:autoSpaceDN w:val="0"/>
              <w:adjustRightInd w:val="0"/>
              <w:spacing w:line="360" w:lineRule="auto"/>
              <w:rPr>
                <w:color w:val="414042"/>
                <w:w w:val="105"/>
                <w:sz w:val="18"/>
                <w:szCs w:val="18"/>
              </w:rPr>
            </w:pPr>
          </w:p>
        </w:tc>
        <w:tc>
          <w:tcPr>
            <w:tcW w:w="0" w:type="auto"/>
            <w:tcBorders>
              <w:bottom w:val="single" w:sz="18" w:space="0" w:color="auto"/>
            </w:tcBorders>
            <w:tcMar>
              <w:top w:w="75" w:type="dxa"/>
              <w:left w:w="225" w:type="dxa"/>
              <w:bottom w:w="75" w:type="dxa"/>
              <w:right w:w="0" w:type="dxa"/>
            </w:tcMar>
            <w:hideMark/>
          </w:tcPr>
          <w:p w14:paraId="2D3C915B"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Design sessions</w:t>
            </w:r>
          </w:p>
        </w:tc>
        <w:tc>
          <w:tcPr>
            <w:tcW w:w="0" w:type="auto"/>
            <w:tcBorders>
              <w:bottom w:val="single" w:sz="18" w:space="0" w:color="auto"/>
            </w:tcBorders>
            <w:tcMar>
              <w:top w:w="75" w:type="dxa"/>
              <w:left w:w="225" w:type="dxa"/>
              <w:bottom w:w="75" w:type="dxa"/>
              <w:right w:w="0" w:type="dxa"/>
            </w:tcMar>
            <w:hideMark/>
          </w:tcPr>
          <w:p w14:paraId="07A11B37" w14:textId="77777777" w:rsidR="007D2915" w:rsidRPr="009D28F8" w:rsidRDefault="007D2915" w:rsidP="000824E5">
            <w:pPr>
              <w:spacing w:line="360" w:lineRule="auto"/>
              <w:rPr>
                <w:color w:val="414042"/>
                <w:w w:val="105"/>
                <w:sz w:val="18"/>
                <w:szCs w:val="18"/>
              </w:rPr>
            </w:pPr>
            <w:r w:rsidRPr="009D28F8">
              <w:rPr>
                <w:color w:val="414042"/>
                <w:w w:val="105"/>
                <w:sz w:val="18"/>
                <w:szCs w:val="18"/>
              </w:rPr>
              <w:t>1 (2)</w:t>
            </w:r>
          </w:p>
        </w:tc>
        <w:tc>
          <w:tcPr>
            <w:tcW w:w="0" w:type="auto"/>
            <w:tcBorders>
              <w:bottom w:val="single" w:sz="18" w:space="0" w:color="auto"/>
            </w:tcBorders>
            <w:tcMar>
              <w:top w:w="75" w:type="dxa"/>
              <w:left w:w="225" w:type="dxa"/>
              <w:bottom w:w="75" w:type="dxa"/>
              <w:right w:w="0" w:type="dxa"/>
            </w:tcMar>
            <w:hideMark/>
          </w:tcPr>
          <w:p w14:paraId="4A9DC793" w14:textId="77777777" w:rsidR="007D2915" w:rsidRPr="009D28F8" w:rsidRDefault="007D2915" w:rsidP="000824E5">
            <w:pPr>
              <w:spacing w:line="360" w:lineRule="auto"/>
              <w:rPr>
                <w:color w:val="414042"/>
                <w:w w:val="105"/>
                <w:sz w:val="18"/>
                <w:szCs w:val="18"/>
              </w:rPr>
            </w:pPr>
            <w:r w:rsidRPr="00E23E2F">
              <w:rPr>
                <w:bCs/>
                <w:color w:val="414042"/>
                <w:w w:val="105"/>
                <w:sz w:val="18"/>
                <w:szCs w:val="18"/>
                <w:lang w:val="en-US"/>
              </w:rPr>
              <w:fldChar w:fldCharType="begin"/>
            </w:r>
            <w:r w:rsidRPr="00E23E2F">
              <w:rPr>
                <w:bCs/>
                <w:color w:val="414042"/>
                <w:w w:val="105"/>
                <w:sz w:val="18"/>
                <w:szCs w:val="18"/>
                <w:lang w:val="nl-NL"/>
              </w:rPr>
              <w:instrText xml:space="preserve"> ADDIN EN.CITE &lt;EndNote&gt;&lt;Cite&gt;&lt;Author&gt;Sakaguchi-Tang&lt;/Author&gt;&lt;Year&gt;2017&lt;/Year&gt;&lt;RecNum&gt;22&lt;/RecNum&gt;&lt;DisplayText&gt;(Dawn K Sakaguchi-Tang et al., 2017)&lt;/DisplayText&gt;&lt;record&gt;&lt;rec-number&gt;22&lt;/rec-number&gt;&lt;foreign-keys&gt;&lt;key app="EN" db-id="at2td9re7tsdwqe9f5cppe9iarwte90x0rfv" timestamp="1619441895"&gt;22&lt;/key&gt;&lt;/foreign-keys&gt;&lt;ref-type name="Journal Article"&gt;17&lt;/ref-type&gt;&lt;contributors&gt;&lt;authors&gt;&lt;author&gt;Sakaguchi-Tang, Dawn K&lt;/author&gt;&lt;author&gt;Bosold, Alyssa L&lt;/author&gt;&lt;author&gt;Choi, Yong K&lt;/author&gt;&lt;author&gt;Turner, Anne M&lt;/author&gt;&lt;/authors&gt;&lt;/contributors&gt;&lt;titles&gt;&lt;title&gt;Patient portal use and experience among older adults: systematic review&lt;/title&gt;&lt;secondary-title&gt;JMIR Medical Informatics&lt;/secondary-title&gt;&lt;/titles&gt;&lt;periodical&gt;&lt;full-title&gt;JMIR medical informatics&lt;/full-title&gt;&lt;/periodical&gt;&lt;pages&gt;e38&lt;/pages&gt;&lt;volume&gt;5&lt;/volume&gt;&lt;number&gt;4&lt;/number&gt;&lt;dates&gt;&lt;year&gt;2017&lt;/year&gt;&lt;/dates&gt;&lt;urls&gt;&lt;/urls&gt;&lt;/record&gt;&lt;/Cite&gt;&lt;/EndNote&gt;</w:instrText>
            </w:r>
            <w:r w:rsidRPr="00E23E2F">
              <w:rPr>
                <w:bCs/>
                <w:color w:val="414042"/>
                <w:w w:val="105"/>
                <w:sz w:val="18"/>
                <w:szCs w:val="18"/>
                <w:lang w:val="en-US"/>
              </w:rPr>
              <w:fldChar w:fldCharType="separate"/>
            </w:r>
            <w:r w:rsidRPr="00E23E2F">
              <w:rPr>
                <w:bCs/>
                <w:noProof/>
                <w:color w:val="414042"/>
                <w:w w:val="105"/>
                <w:sz w:val="18"/>
                <w:szCs w:val="18"/>
                <w:lang w:val="nl-NL"/>
              </w:rPr>
              <w:t>(Dawn K Sakaguchi-Tang et al., 2017)</w:t>
            </w:r>
            <w:r w:rsidRPr="00E23E2F">
              <w:rPr>
                <w:color w:val="414042"/>
                <w:w w:val="105"/>
                <w:sz w:val="18"/>
                <w:szCs w:val="18"/>
              </w:rPr>
              <w:fldChar w:fldCharType="end"/>
            </w:r>
          </w:p>
        </w:tc>
      </w:tr>
    </w:tbl>
    <w:p w14:paraId="2F33555A" w14:textId="77777777" w:rsidR="007D2915" w:rsidRPr="00E23E2F" w:rsidRDefault="007D2915" w:rsidP="007D2915">
      <w:pPr>
        <w:kinsoku w:val="0"/>
        <w:overflowPunct w:val="0"/>
        <w:autoSpaceDE w:val="0"/>
        <w:autoSpaceDN w:val="0"/>
        <w:adjustRightInd w:val="0"/>
        <w:spacing w:before="24" w:line="360" w:lineRule="auto"/>
        <w:ind w:right="103"/>
        <w:rPr>
          <w:b/>
          <w:bCs/>
          <w:color w:val="191140"/>
          <w:w w:val="105"/>
          <w:sz w:val="17"/>
          <w:szCs w:val="17"/>
          <w:lang w:val="nl-NL"/>
        </w:rPr>
      </w:pPr>
    </w:p>
    <w:p w14:paraId="5F5E2926" w14:textId="747D8E52" w:rsidR="007D2915" w:rsidRPr="00BD11D4"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4C15E9">
        <w:rPr>
          <w:b/>
          <w:bCs/>
          <w:color w:val="191140"/>
          <w:w w:val="105"/>
          <w:sz w:val="17"/>
          <w:szCs w:val="17"/>
          <w:lang w:val="en-GB"/>
        </w:rPr>
        <w:t>Table 8. Data collection methods of evaluating the digital patient experience.</w:t>
      </w:r>
    </w:p>
    <w:tbl>
      <w:tblPr>
        <w:tblW w:w="0" w:type="auto"/>
        <w:tblCellSpacing w:w="0" w:type="dxa"/>
        <w:tblCellMar>
          <w:top w:w="100" w:type="dxa"/>
          <w:left w:w="100" w:type="dxa"/>
          <w:bottom w:w="100" w:type="dxa"/>
          <w:right w:w="100" w:type="dxa"/>
        </w:tblCellMar>
        <w:tblLook w:val="04A0" w:firstRow="1" w:lastRow="0" w:firstColumn="1" w:lastColumn="0" w:noHBand="0" w:noVBand="1"/>
      </w:tblPr>
      <w:tblGrid>
        <w:gridCol w:w="2179"/>
        <w:gridCol w:w="1032"/>
        <w:gridCol w:w="10749"/>
      </w:tblGrid>
      <w:tr w:rsidR="007D2915" w:rsidRPr="00E23E2F" w14:paraId="79963DB2" w14:textId="77777777" w:rsidTr="000824E5">
        <w:trPr>
          <w:trHeight w:val="196"/>
          <w:tblHeader/>
          <w:tblCellSpacing w:w="0" w:type="dxa"/>
        </w:trPr>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3A5D6D46"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Data collection methods</w:t>
            </w:r>
          </w:p>
        </w:tc>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2D35E16F"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Studies, n (%)</w:t>
            </w:r>
          </w:p>
        </w:tc>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07163259"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References</w:t>
            </w:r>
          </w:p>
        </w:tc>
      </w:tr>
      <w:tr w:rsidR="007D2915" w:rsidRPr="00E23E2F" w14:paraId="63A8C42E" w14:textId="77777777" w:rsidTr="000824E5">
        <w:trPr>
          <w:trHeight w:val="224"/>
          <w:tblCellSpacing w:w="0" w:type="dxa"/>
        </w:trPr>
        <w:tc>
          <w:tcPr>
            <w:tcW w:w="0" w:type="auto"/>
            <w:tcMar>
              <w:top w:w="75" w:type="dxa"/>
              <w:left w:w="225" w:type="dxa"/>
              <w:bottom w:w="75" w:type="dxa"/>
              <w:right w:w="0" w:type="dxa"/>
            </w:tcMar>
            <w:hideMark/>
          </w:tcPr>
          <w:p w14:paraId="13C9CCCE"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Questionnaires</w:t>
            </w:r>
          </w:p>
        </w:tc>
        <w:tc>
          <w:tcPr>
            <w:tcW w:w="0" w:type="auto"/>
            <w:tcMar>
              <w:top w:w="75" w:type="dxa"/>
              <w:left w:w="225" w:type="dxa"/>
              <w:bottom w:w="75" w:type="dxa"/>
              <w:right w:w="0" w:type="dxa"/>
            </w:tcMar>
            <w:hideMark/>
          </w:tcPr>
          <w:p w14:paraId="3FC2A71E"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33 (73)</w:t>
            </w:r>
          </w:p>
        </w:tc>
        <w:tc>
          <w:tcPr>
            <w:tcW w:w="0" w:type="auto"/>
            <w:tcMar>
              <w:top w:w="75" w:type="dxa"/>
              <w:left w:w="225" w:type="dxa"/>
              <w:bottom w:w="75" w:type="dxa"/>
              <w:right w:w="0" w:type="dxa"/>
            </w:tcMar>
            <w:hideMark/>
          </w:tcPr>
          <w:p w14:paraId="29921127"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bGxvIGV0IGFsLiwgMjAxNjsgVGluYSBMaWVuIEJhcmtlbiBldCBhbC4sIDIwMTk7IE5hemxpIEJh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bGxvIGV0IGFsLiwgMjAxNjsgVGluYSBMaWVuIEJhcmtlbiBldCBhbC4sIDIwMTk7IE5hemxpIEJh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A8674E">
              <w:rPr>
                <w:bCs/>
                <w:noProof/>
                <w:color w:val="414042"/>
                <w:w w:val="105"/>
                <w:sz w:val="18"/>
                <w:szCs w:val="18"/>
                <w:lang w:val="nl-NL"/>
              </w:rPr>
              <w:t>(Ames et al., 2019; Barello et al., 2016; Tina Lien Barken et al., 2019; Nazli Bashi et al., 2020; Amberly Brigden et al., 2020; Brunton et al., 2015; Kei Long Cheung et al., 2019; M. F. De La Cruz Monroy &amp; A. Mosahebi, 2019; Jacqueline Susan Feather et al., 2016; Fouquet &amp; Miranda, 2020; Ingemann et al., 2020; Sakib Jalil et al., 2015; Lauren Jones &amp; Carol Grech, 2016; Kuijpers et al., 2013; Emily G Lattie et al., 2019; Christopher Lemon et al., 2020; A.-C. L. Leonardsen et al., 2020; Clare Liddy et al., 2016; Siew Lim et al., 2019; Guillermo Molina-Recio et al., 2020; Deborah Morrison et al., 2014; Ramya Sita Palacholla et al., 2019; Esther Rincon et al., 2017; Kristin L Rising et al., 2018; Dawn K Sakaguchi-Tang et al., 2017; Helen Slater et al., 2017; Søgaard Neilsen &amp; Wilson, 2019; Simen A Steindal et al., 2020; Randi Stokke, 2016; Swanepoel &amp; Hall III, 2010; Yanxia Wei et al., 2020; Linda MP Wesselman et al., 2019)</w:t>
            </w:r>
            <w:r w:rsidRPr="00E23E2F">
              <w:rPr>
                <w:color w:val="414042"/>
                <w:w w:val="105"/>
                <w:sz w:val="18"/>
                <w:szCs w:val="18"/>
              </w:rPr>
              <w:fldChar w:fldCharType="end"/>
            </w:r>
          </w:p>
        </w:tc>
      </w:tr>
      <w:tr w:rsidR="007D2915" w:rsidRPr="00E23E2F" w14:paraId="3B3EFF61" w14:textId="77777777" w:rsidTr="000824E5">
        <w:trPr>
          <w:trHeight w:val="224"/>
          <w:tblCellSpacing w:w="0" w:type="dxa"/>
        </w:trPr>
        <w:tc>
          <w:tcPr>
            <w:tcW w:w="0" w:type="auto"/>
            <w:tcMar>
              <w:top w:w="75" w:type="dxa"/>
              <w:left w:w="225" w:type="dxa"/>
              <w:bottom w:w="75" w:type="dxa"/>
              <w:right w:w="0" w:type="dxa"/>
            </w:tcMar>
            <w:hideMark/>
          </w:tcPr>
          <w:p w14:paraId="5C7B0FB2"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Surveys</w:t>
            </w:r>
          </w:p>
        </w:tc>
        <w:tc>
          <w:tcPr>
            <w:tcW w:w="0" w:type="auto"/>
            <w:tcMar>
              <w:top w:w="75" w:type="dxa"/>
              <w:left w:w="225" w:type="dxa"/>
              <w:bottom w:w="75" w:type="dxa"/>
              <w:right w:w="0" w:type="dxa"/>
            </w:tcMar>
            <w:hideMark/>
          </w:tcPr>
          <w:p w14:paraId="78160A95"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32 (71)</w:t>
            </w:r>
          </w:p>
        </w:tc>
        <w:tc>
          <w:tcPr>
            <w:tcW w:w="0" w:type="auto"/>
            <w:tcMar>
              <w:top w:w="75" w:type="dxa"/>
              <w:left w:w="225" w:type="dxa"/>
              <w:bottom w:w="75" w:type="dxa"/>
              <w:right w:w="0" w:type="dxa"/>
            </w:tcMar>
            <w:hideMark/>
          </w:tcPr>
          <w:p w14:paraId="00A0FE0E"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PjxSZWNOdW0+MjE8L1JlY051bT48RGlzcGxheVRleHQ+KEFtZXMgZXQgYWwuLCAyMDE5OyBOYXps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ZWNvcmQ+PC9DaXRlPjxDaXRlPjxBdXRob3I+U3RlaW5kYWw8L0F1dGhvcj48WWVhcj4yMDIwPC9Z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</w:fldData>
              </w:fldChar>
            </w:r>
            <w:r w:rsidRPr="00A8674E">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PjxSZWNOdW0+MjE8L1JlY051bT48RGlzcGxheVRleHQ+KEFtZXMgZXQgYWwuLCAyMDE5OyBOYXps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</w:fldData>
              </w:fldChar>
            </w:r>
            <w:r w:rsidRPr="00A8674E">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A8674E">
              <w:rPr>
                <w:bCs/>
                <w:noProof/>
                <w:color w:val="414042"/>
                <w:w w:val="105"/>
                <w:sz w:val="18"/>
                <w:szCs w:val="18"/>
              </w:rPr>
              <w:t xml:space="preserve">(Ames et al., 2019; Nazli Bashi et al., 2020; Amberly Brigden et al., 2020; Kei Long Cheung et al., 2019; Anna Cox et al., 2017; M. F. De La Cruz Monroy &amp; A. Mosahebi, 2019; Jacqueline Susan Feather et al., 2016; Joseph Firth &amp; John Torous, 2015; Fouquet &amp; Miranda, 2020; Ingemann et al., 2020; Sakib Jalil et al., 2015; Lauren Jones &amp; Carol Grech, 2016; Emily G Lattie et al., 2019; </w:t>
            </w:r>
            <w:r w:rsidRPr="00A8674E">
              <w:rPr>
                <w:bCs/>
                <w:noProof/>
                <w:color w:val="414042"/>
                <w:w w:val="105"/>
                <w:sz w:val="18"/>
                <w:szCs w:val="18"/>
              </w:rPr>
              <w:lastRenderedPageBreak/>
              <w:t>Christopher Lemon et al., 2020; A.-C. L. Leonardsen et al., 2020; Clare Liddy et al., 2016; Siew Lim et al., 2019; Mukhtiar Memon et al., 2014; Guillermo Molina-Recio et al., 2020; Deborah Morrison et al., 2014; O’Keefe et al., 2021; Ramya Sita Palacholla et al., 2019; Esther Rincon et al., 2017; Kristin L Rising et al., 2018; Dawn K Sakaguchi-Tang et al., 2017; Søgaard Neilsen &amp; Wilson, 2019; Simen A Steindal et al., 2020; Randi Stokke, 2016; Swanepoel &amp; Hall III, 2010; Yanxia Wei et al., 2020; Werder, 2015; Linda MP Wesselman et al., 2019)</w:t>
            </w:r>
            <w:r w:rsidRPr="00E23E2F">
              <w:rPr>
                <w:color w:val="414042"/>
                <w:w w:val="105"/>
                <w:sz w:val="18"/>
                <w:szCs w:val="18"/>
              </w:rPr>
              <w:fldChar w:fldCharType="end"/>
            </w:r>
          </w:p>
        </w:tc>
      </w:tr>
      <w:tr w:rsidR="007D2915" w:rsidRPr="00E23E2F" w14:paraId="408E10CF" w14:textId="77777777" w:rsidTr="000824E5">
        <w:trPr>
          <w:trHeight w:val="210"/>
          <w:tblCellSpacing w:w="0" w:type="dxa"/>
        </w:trPr>
        <w:tc>
          <w:tcPr>
            <w:tcW w:w="0" w:type="auto"/>
            <w:tcMar>
              <w:top w:w="75" w:type="dxa"/>
              <w:left w:w="225" w:type="dxa"/>
              <w:bottom w:w="75" w:type="dxa"/>
              <w:right w:w="0" w:type="dxa"/>
            </w:tcMar>
            <w:hideMark/>
          </w:tcPr>
          <w:p w14:paraId="7AD81117"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lastRenderedPageBreak/>
              <w:t>Interviews</w:t>
            </w:r>
          </w:p>
        </w:tc>
        <w:tc>
          <w:tcPr>
            <w:tcW w:w="0" w:type="auto"/>
            <w:tcMar>
              <w:top w:w="75" w:type="dxa"/>
              <w:left w:w="225" w:type="dxa"/>
              <w:bottom w:w="75" w:type="dxa"/>
              <w:right w:w="0" w:type="dxa"/>
            </w:tcMar>
            <w:hideMark/>
          </w:tcPr>
          <w:p w14:paraId="4E149764"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31 (69)</w:t>
            </w:r>
          </w:p>
        </w:tc>
        <w:tc>
          <w:tcPr>
            <w:tcW w:w="0" w:type="auto"/>
            <w:tcMar>
              <w:top w:w="75" w:type="dxa"/>
              <w:left w:w="225" w:type="dxa"/>
              <w:bottom w:w="75" w:type="dxa"/>
              <w:right w:w="0" w:type="dxa"/>
            </w:tcMar>
            <w:hideMark/>
          </w:tcPr>
          <w:p w14:paraId="0700B0DF"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bGxvIGV0IGFsLiwgMjAxNjsgVGluYSBMaWVuIEJhcmtlbiBldCBhbC4sIDIwMTk7IEFtYmVybHkg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PjxSZWNOdW0+MjE8L1JlY051bT48RGlzcGxheVRleHQ+KEFtZXMgZXQgYWwuLCAyMDE5OyBCYXJl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A8674E">
              <w:rPr>
                <w:bCs/>
                <w:noProof/>
                <w:color w:val="414042"/>
                <w:w w:val="105"/>
                <w:sz w:val="18"/>
                <w:szCs w:val="18"/>
                <w:lang w:val="nl-NL"/>
              </w:rPr>
              <w:t>(Ames et al., 2019; Barello et al., 2016; Tina Lien Barken et al., 2019; Amberly Brigden et al., 2020; Brunton et al., 2015; Wonchan Choi et al., 2020; Anna Cox et al., 2017; M. F. De La Cruz Monroy &amp; A. Mosahebi, 2019; Jacqueline Susan Feather et al., 2016; Fouquet &amp; Miranda, 2020; Ingemann et al., 2020; Sakib Jalil et al., 2015; Lauren Jones &amp; Carol Grech, 2016; Kuijpers et al., 2013; Emily G Lattie et al., 2019; Christopher Lemon et al., 2020; A.-C. L. Leonardsen et al., 2020; Clare Liddy et al., 2016; Siew Lim et al., 2019; Mukhtiar Memon et al., 2014; Guillermo Molina-Recio et al., 2020; Katherine Morton et al., 2017; Dawn K Sakaguchi-Tang et al., 2017; Helen Slater et al., 2017; Søgaard Neilsen &amp; Wilson, 2019; Simen A Steindal et al., 2020; Randi Stokke, 2016; Swanepoel &amp; Hall III, 2010; Rachael C Walker et al., 2019; Yanxia Wei et al., 2020; Linda MP Wesselman et al., 2019)</w:t>
            </w:r>
            <w:r w:rsidRPr="00E23E2F">
              <w:rPr>
                <w:color w:val="414042"/>
                <w:w w:val="105"/>
                <w:sz w:val="18"/>
                <w:szCs w:val="18"/>
              </w:rPr>
              <w:fldChar w:fldCharType="end"/>
            </w:r>
          </w:p>
        </w:tc>
      </w:tr>
      <w:tr w:rsidR="007D2915" w:rsidRPr="00E23E2F" w14:paraId="0FBC8231" w14:textId="77777777" w:rsidTr="000824E5">
        <w:trPr>
          <w:trHeight w:val="224"/>
          <w:tblCellSpacing w:w="0" w:type="dxa"/>
        </w:trPr>
        <w:tc>
          <w:tcPr>
            <w:tcW w:w="0" w:type="auto"/>
            <w:tcMar>
              <w:top w:w="75" w:type="dxa"/>
              <w:left w:w="225" w:type="dxa"/>
              <w:bottom w:w="75" w:type="dxa"/>
              <w:right w:w="0" w:type="dxa"/>
            </w:tcMar>
            <w:hideMark/>
          </w:tcPr>
          <w:p w14:paraId="2527BF13"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Focus groups</w:t>
            </w:r>
          </w:p>
        </w:tc>
        <w:tc>
          <w:tcPr>
            <w:tcW w:w="0" w:type="auto"/>
            <w:tcMar>
              <w:top w:w="75" w:type="dxa"/>
              <w:left w:w="225" w:type="dxa"/>
              <w:bottom w:w="75" w:type="dxa"/>
              <w:right w:w="0" w:type="dxa"/>
            </w:tcMar>
            <w:hideMark/>
          </w:tcPr>
          <w:p w14:paraId="00DA08A2"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19 (42)</w:t>
            </w:r>
          </w:p>
        </w:tc>
        <w:tc>
          <w:tcPr>
            <w:tcW w:w="0" w:type="auto"/>
            <w:tcMar>
              <w:top w:w="75" w:type="dxa"/>
              <w:left w:w="225" w:type="dxa"/>
              <w:bottom w:w="75" w:type="dxa"/>
              <w:right w:w="0" w:type="dxa"/>
            </w:tcMar>
            <w:hideMark/>
          </w:tcPr>
          <w:p w14:paraId="4789E254"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PEVuZE5vdGU+PENpdGU+PEF1dGhvcj5CcnVudG9uPC9BdXRob3I+PFllYXI+MjAxNTwvWWVhcj48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dGU+PEF1dGhvcj5EZSBMYSBDcnV6IE1vbnJveTwvQXV0aG9yPjxZZWFyPjIwMTk8L1llYXI+PFJl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PEVuZE5vdGU+PENpdGU+PEF1dGhvcj5CcnVudG9uPC9BdXRob3I+PFllYXI+MjAxNTwvWWVhcj48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dGU+PEF1dGhvcj5EZSBMYSBDcnV6IE1vbnJveTwvQXV0aG9yPjxZZWFyPjIwMTk8L1llYXI+PFJl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A8674E">
              <w:rPr>
                <w:bCs/>
                <w:noProof/>
                <w:color w:val="414042"/>
                <w:w w:val="105"/>
                <w:sz w:val="18"/>
                <w:szCs w:val="18"/>
                <w:lang w:val="nl-NL"/>
              </w:rPr>
              <w:t>(Ames et al., 2019; Nazli Bashi et al., 2020; Amberly Brigden et al., 2020; Brunton et al., 2015; Wonchan Choi et al., 2020; M. F. De La Cruz Monroy &amp; A. Mosahebi, 2019; Fouquet &amp; Miranda, 2020; Ingemann et al., 2020; Lauren Jones &amp; Carol Grech, 2016; Siew Lim et al., 2019; Guillermo Molina-Recio et al., 2020; Katherine Morton et al., 2017; O’Keefe et al., 2021; Dawn K Sakaguchi-Tang et al., 2017; Helen Slater et al., 2017; Søgaard Neilsen &amp; Wilson, 2019; Randi Stokke, 2016; Rachael C Walker et al., 2019; Yanxia Wei et al., 2020)</w:t>
            </w:r>
            <w:r w:rsidRPr="00E23E2F">
              <w:rPr>
                <w:color w:val="414042"/>
                <w:w w:val="105"/>
                <w:sz w:val="18"/>
                <w:szCs w:val="18"/>
              </w:rPr>
              <w:fldChar w:fldCharType="end"/>
            </w:r>
          </w:p>
        </w:tc>
      </w:tr>
      <w:tr w:rsidR="007D2915" w:rsidRPr="00E23E2F" w14:paraId="7BEC1BCA" w14:textId="77777777" w:rsidTr="000824E5">
        <w:trPr>
          <w:trHeight w:val="224"/>
          <w:tblCellSpacing w:w="0" w:type="dxa"/>
        </w:trPr>
        <w:tc>
          <w:tcPr>
            <w:tcW w:w="0" w:type="auto"/>
            <w:tcMar>
              <w:top w:w="75" w:type="dxa"/>
              <w:left w:w="225" w:type="dxa"/>
              <w:bottom w:w="75" w:type="dxa"/>
              <w:right w:w="0" w:type="dxa"/>
            </w:tcMar>
            <w:hideMark/>
          </w:tcPr>
          <w:p w14:paraId="4DDB504A"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Observations</w:t>
            </w:r>
          </w:p>
        </w:tc>
        <w:tc>
          <w:tcPr>
            <w:tcW w:w="0" w:type="auto"/>
            <w:tcMar>
              <w:top w:w="75" w:type="dxa"/>
              <w:left w:w="225" w:type="dxa"/>
              <w:bottom w:w="75" w:type="dxa"/>
              <w:right w:w="0" w:type="dxa"/>
            </w:tcMar>
            <w:hideMark/>
          </w:tcPr>
          <w:p w14:paraId="71A41374"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17 (38)</w:t>
            </w:r>
          </w:p>
        </w:tc>
        <w:tc>
          <w:tcPr>
            <w:tcW w:w="0" w:type="auto"/>
            <w:tcMar>
              <w:top w:w="75" w:type="dxa"/>
              <w:left w:w="225" w:type="dxa"/>
              <w:bottom w:w="75" w:type="dxa"/>
              <w:right w:w="0" w:type="dxa"/>
            </w:tcMar>
            <w:hideMark/>
          </w:tcPr>
          <w:p w14:paraId="3E8B2A8C"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PjxSZWNOdW0+MjE8L1JlY051bT48RGlzcGxheVRleHQ+KEFtZXMgZXQgYWwuLCAyMDE5OyBCcnVu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</w:fldData>
              </w:fldChar>
            </w:r>
            <w:r w:rsidRPr="005F09D0">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PjxSZWNOdW0+MjE8L1JlY051bT48RGlzcGxheVRleHQ+KEFtZXMgZXQgYWwuLCAyMDE5OyBCcnVu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</w:fldData>
              </w:fldChar>
            </w:r>
            <w:r w:rsidRPr="005F09D0">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5F09D0">
              <w:rPr>
                <w:bCs/>
                <w:noProof/>
                <w:color w:val="414042"/>
                <w:w w:val="105"/>
                <w:sz w:val="18"/>
                <w:szCs w:val="18"/>
                <w:lang w:val="nl-NL"/>
              </w:rPr>
              <w:t xml:space="preserve">(Ames et al., 2019; Brunton et al., 2015; Wonchan Choi et al., 2020; Fouquet &amp; Miranda, 2020; Greenhalgh &amp; Shaw, 2017; Ingemann et al., 2020; Sakib Jalil et al., 2015; Lauren Jones &amp; Carol Grech, 2016; Kuijpers et al., 2013; Clare Liddy et al., 2016; Siew </w:t>
            </w:r>
            <w:r w:rsidRPr="005F09D0">
              <w:rPr>
                <w:bCs/>
                <w:noProof/>
                <w:color w:val="414042"/>
                <w:w w:val="105"/>
                <w:sz w:val="18"/>
                <w:szCs w:val="18"/>
                <w:lang w:val="nl-NL"/>
              </w:rPr>
              <w:lastRenderedPageBreak/>
              <w:t>Lim et al., 2019; Guillermo Molina-Recio et al., 2020; Katherine Morton et al., 2017; Dawn K Sakaguchi-Tang et al., 2017; Simen A Steindal et al., 2020; Swanepoel &amp; Hall III, 2010; Rachael C Walker et al., 2019)</w:t>
            </w:r>
            <w:r w:rsidRPr="00E23E2F">
              <w:rPr>
                <w:color w:val="414042"/>
                <w:w w:val="105"/>
                <w:sz w:val="18"/>
                <w:szCs w:val="18"/>
              </w:rPr>
              <w:fldChar w:fldCharType="end"/>
            </w:r>
          </w:p>
        </w:tc>
      </w:tr>
      <w:tr w:rsidR="007D2915" w:rsidRPr="00E23E2F" w14:paraId="605AE4B5" w14:textId="77777777" w:rsidTr="000824E5">
        <w:trPr>
          <w:trHeight w:val="210"/>
          <w:tblCellSpacing w:w="0" w:type="dxa"/>
        </w:trPr>
        <w:tc>
          <w:tcPr>
            <w:tcW w:w="0" w:type="auto"/>
            <w:tcMar>
              <w:top w:w="75" w:type="dxa"/>
              <w:left w:w="225" w:type="dxa"/>
              <w:bottom w:w="75" w:type="dxa"/>
              <w:right w:w="0" w:type="dxa"/>
            </w:tcMar>
            <w:hideMark/>
          </w:tcPr>
          <w:p w14:paraId="2BF319E8"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lastRenderedPageBreak/>
              <w:t>Log data</w:t>
            </w:r>
          </w:p>
        </w:tc>
        <w:tc>
          <w:tcPr>
            <w:tcW w:w="0" w:type="auto"/>
            <w:tcMar>
              <w:top w:w="75" w:type="dxa"/>
              <w:left w:w="225" w:type="dxa"/>
              <w:bottom w:w="75" w:type="dxa"/>
              <w:right w:w="0" w:type="dxa"/>
            </w:tcMar>
            <w:hideMark/>
          </w:tcPr>
          <w:p w14:paraId="2835A722"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13 (29)</w:t>
            </w:r>
          </w:p>
        </w:tc>
        <w:tc>
          <w:tcPr>
            <w:tcW w:w="0" w:type="auto"/>
            <w:tcMar>
              <w:top w:w="75" w:type="dxa"/>
              <w:left w:w="225" w:type="dxa"/>
              <w:bottom w:w="75" w:type="dxa"/>
              <w:right w:w="0" w:type="dxa"/>
            </w:tcMar>
            <w:hideMark/>
          </w:tcPr>
          <w:p w14:paraId="2D5992A1"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PjxSZWNOdW0+MjE8L1JlY051bT48RGlzcGxheVRleHQ+KE0uIEYuIERlIExhIENydXogTW9ucm95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</w:fldData>
              </w:fldChar>
            </w:r>
            <w:r w:rsidRPr="00A8674E">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PjxSZWNOdW0+MjE8L1JlY051bT48RGlzcGxheVRleHQ+KE0uIEYuIERlIExhIENydXogTW9ucm95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</w:fldData>
              </w:fldChar>
            </w:r>
            <w:r w:rsidRPr="00A8674E">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A8674E">
              <w:rPr>
                <w:bCs/>
                <w:noProof/>
                <w:color w:val="414042"/>
                <w:w w:val="105"/>
                <w:sz w:val="18"/>
                <w:szCs w:val="18"/>
              </w:rPr>
              <w:t>(M. F. De La Cruz Monroy &amp; A. Mosahebi, 2019; Joseph Firth &amp; John Torous, 2015; Sakib Jalil et al., 2015; Kuijpers et al., 2013; Christopher Lemon et al., 2020; Mukhtiar Memon et al., 2014; Deborah Morrison et al., 2014; Dawn K Sakaguchi-Tang et al., 2017; Søgaard Neilsen &amp; Wilson, 2019; Simen A Steindal et al., 2020; Randi Stokke, 2016; Swanepoel &amp; Hall III, 2010; Rachael C Walker et al., 2019)</w:t>
            </w:r>
            <w:r w:rsidRPr="00E23E2F">
              <w:rPr>
                <w:color w:val="414042"/>
                <w:w w:val="105"/>
                <w:sz w:val="18"/>
                <w:szCs w:val="18"/>
              </w:rPr>
              <w:fldChar w:fldCharType="end"/>
            </w:r>
          </w:p>
        </w:tc>
      </w:tr>
      <w:tr w:rsidR="007D2915" w:rsidRPr="00E23E2F" w14:paraId="10BD9D90" w14:textId="77777777" w:rsidTr="000824E5">
        <w:trPr>
          <w:trHeight w:val="224"/>
          <w:tblCellSpacing w:w="0" w:type="dxa"/>
        </w:trPr>
        <w:tc>
          <w:tcPr>
            <w:tcW w:w="0" w:type="auto"/>
            <w:tcMar>
              <w:top w:w="75" w:type="dxa"/>
              <w:left w:w="225" w:type="dxa"/>
              <w:bottom w:w="75" w:type="dxa"/>
              <w:right w:w="0" w:type="dxa"/>
            </w:tcMar>
            <w:hideMark/>
          </w:tcPr>
          <w:p w14:paraId="1A04D2C4"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Open-ended questions</w:t>
            </w:r>
          </w:p>
        </w:tc>
        <w:tc>
          <w:tcPr>
            <w:tcW w:w="0" w:type="auto"/>
            <w:tcMar>
              <w:top w:w="75" w:type="dxa"/>
              <w:left w:w="225" w:type="dxa"/>
              <w:bottom w:w="75" w:type="dxa"/>
              <w:right w:w="0" w:type="dxa"/>
            </w:tcMar>
            <w:hideMark/>
          </w:tcPr>
          <w:p w14:paraId="461668F8"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10 (22)</w:t>
            </w:r>
          </w:p>
        </w:tc>
        <w:tc>
          <w:tcPr>
            <w:tcW w:w="0" w:type="auto"/>
            <w:tcMar>
              <w:top w:w="75" w:type="dxa"/>
              <w:left w:w="225" w:type="dxa"/>
              <w:bottom w:w="75" w:type="dxa"/>
              <w:right w:w="0" w:type="dxa"/>
            </w:tcMar>
            <w:hideMark/>
          </w:tcPr>
          <w:p w14:paraId="64C5BBAC"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nl-NL"/>
              </w:rPr>
            </w:pPr>
            <w:r w:rsidRPr="00E23E2F">
              <w:rPr>
                <w:bCs/>
                <w:color w:val="414042"/>
                <w:w w:val="105"/>
                <w:sz w:val="18"/>
                <w:szCs w:val="18"/>
                <w:lang w:val="en-US"/>
              </w:rPr>
              <w:fldChar w:fldCharType="begin">
                <w:fldData xml:space="preserve">PEVuZE5vdGU+PENpdGU+PEF1dGhvcj5CYXJlbGxvPC9BdXRob3I+PFllYXI+MjAxNjwvWWVhcj48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</w:fldData>
              </w:fldChar>
            </w:r>
            <w:r w:rsidRPr="000A5D04">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PEVuZE5vdGU+PENpdGU+PEF1dGhvcj5CYXJlbGxvPC9BdXRob3I+PFllYXI+MjAxNjwvWWVhcj48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</w:fldData>
              </w:fldChar>
            </w:r>
            <w:r w:rsidRPr="000A5D04">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1D05CB">
              <w:rPr>
                <w:bCs/>
                <w:noProof/>
                <w:color w:val="414042"/>
                <w:w w:val="105"/>
                <w:sz w:val="18"/>
                <w:szCs w:val="18"/>
                <w:lang w:val="nl-NL"/>
              </w:rPr>
              <w:t>(Ames et al., 2019; Barello et al., 2016; Amberly Brigden et al., 2020; Anna Cox et al., 2017; Jacqueline Susan Feather et al., 2016; A.-C. L. Leonardsen et al., 2020; Siew Lim et al., 2019; Guillermo Molina-Recio et al., 2020; Helen Slater et al., 2017; Linda MP Wesselman et al., 2019)</w:t>
            </w:r>
            <w:r w:rsidRPr="00E23E2F">
              <w:rPr>
                <w:bCs/>
                <w:color w:val="414042"/>
                <w:w w:val="105"/>
                <w:sz w:val="18"/>
                <w:szCs w:val="18"/>
                <w:lang w:val="en-US"/>
              </w:rPr>
              <w:fldChar w:fldCharType="end"/>
            </w:r>
          </w:p>
        </w:tc>
      </w:tr>
      <w:tr w:rsidR="007D2915" w:rsidRPr="00E23E2F" w14:paraId="57008E91" w14:textId="77777777" w:rsidTr="000824E5">
        <w:trPr>
          <w:trHeight w:val="224"/>
          <w:tblCellSpacing w:w="0" w:type="dxa"/>
        </w:trPr>
        <w:tc>
          <w:tcPr>
            <w:tcW w:w="0" w:type="auto"/>
            <w:tcMar>
              <w:top w:w="75" w:type="dxa"/>
              <w:left w:w="225" w:type="dxa"/>
              <w:bottom w:w="75" w:type="dxa"/>
              <w:right w:w="0" w:type="dxa"/>
            </w:tcMar>
            <w:hideMark/>
          </w:tcPr>
          <w:p w14:paraId="55525C40"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Likert scales</w:t>
            </w:r>
          </w:p>
        </w:tc>
        <w:tc>
          <w:tcPr>
            <w:tcW w:w="0" w:type="auto"/>
            <w:tcMar>
              <w:top w:w="75" w:type="dxa"/>
              <w:left w:w="225" w:type="dxa"/>
              <w:bottom w:w="75" w:type="dxa"/>
              <w:right w:w="0" w:type="dxa"/>
            </w:tcMar>
            <w:hideMark/>
          </w:tcPr>
          <w:p w14:paraId="53A9F344"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10 (22)</w:t>
            </w:r>
          </w:p>
        </w:tc>
        <w:tc>
          <w:tcPr>
            <w:tcW w:w="0" w:type="auto"/>
            <w:tcMar>
              <w:top w:w="75" w:type="dxa"/>
              <w:left w:w="225" w:type="dxa"/>
              <w:bottom w:w="75" w:type="dxa"/>
              <w:right w:w="0" w:type="dxa"/>
            </w:tcMar>
            <w:hideMark/>
          </w:tcPr>
          <w:p w14:paraId="39E666BF"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nl-NL"/>
              </w:rPr>
            </w:pPr>
            <w:r w:rsidRPr="00E23E2F">
              <w:rPr>
                <w:bCs/>
                <w:color w:val="414042"/>
                <w:w w:val="105"/>
                <w:sz w:val="18"/>
                <w:szCs w:val="18"/>
                <w:lang w:val="en-US"/>
              </w:rPr>
              <w:fldChar w:fldCharType="begin">
                <w:fldData xml:space="preserve">PEVuZE5vdGU+PENpdGU+PEF1dGhvcj5LdWlqcGVyczwvQXV0aG9yPjxZZWFyPjIwMTM8L1llYXI+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=
</w:fldData>
              </w:fldChar>
            </w:r>
            <w:r w:rsidRPr="000B47D8">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PEVuZE5vdGU+PENpdGU+PEF1dGhvcj5LdWlqcGVyczwvQXV0aG9yPjxZZWFyPjIwMTM8L1llYXI+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=
</w:fldData>
              </w:fldChar>
            </w:r>
            <w:r w:rsidRPr="000B47D8">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BF75F5">
              <w:rPr>
                <w:bCs/>
                <w:noProof/>
                <w:color w:val="414042"/>
                <w:w w:val="105"/>
                <w:sz w:val="18"/>
                <w:szCs w:val="18"/>
                <w:lang w:val="nl-NL"/>
              </w:rPr>
              <w:t>(Nazli Bashi et al., 2020; Kei Long Cheung et al., 2019; Jacqueline Susan Feather et al., 2016; Kuijpers et al., 2013; Emily G Lattie et al., 2019; Clare Liddy et al., 2016; Guillermo Molina-Recio et al., 2020; Esther Rincon et al., 2017; Simen A Steindal et al., 2020; Linda MP Wesselman et al., 2019)</w:t>
            </w:r>
            <w:r w:rsidRPr="00E23E2F">
              <w:rPr>
                <w:bCs/>
                <w:color w:val="414042"/>
                <w:w w:val="105"/>
                <w:sz w:val="18"/>
                <w:szCs w:val="18"/>
                <w:lang w:val="en-US"/>
              </w:rPr>
              <w:fldChar w:fldCharType="end"/>
            </w:r>
          </w:p>
        </w:tc>
      </w:tr>
      <w:tr w:rsidR="007D2915" w:rsidRPr="00E23E2F" w14:paraId="5BFD7D36" w14:textId="77777777" w:rsidTr="000824E5">
        <w:trPr>
          <w:trHeight w:val="210"/>
          <w:tblCellSpacing w:w="0" w:type="dxa"/>
        </w:trPr>
        <w:tc>
          <w:tcPr>
            <w:tcW w:w="0" w:type="auto"/>
            <w:tcMar>
              <w:top w:w="75" w:type="dxa"/>
              <w:left w:w="225" w:type="dxa"/>
              <w:bottom w:w="75" w:type="dxa"/>
              <w:right w:w="0" w:type="dxa"/>
            </w:tcMar>
            <w:hideMark/>
          </w:tcPr>
          <w:p w14:paraId="4B6A4111"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Usability testing</w:t>
            </w:r>
          </w:p>
        </w:tc>
        <w:tc>
          <w:tcPr>
            <w:tcW w:w="0" w:type="auto"/>
            <w:tcMar>
              <w:top w:w="75" w:type="dxa"/>
              <w:left w:w="225" w:type="dxa"/>
              <w:bottom w:w="75" w:type="dxa"/>
              <w:right w:w="0" w:type="dxa"/>
            </w:tcMar>
            <w:hideMark/>
          </w:tcPr>
          <w:p w14:paraId="464F14B3"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8 (18)</w:t>
            </w:r>
          </w:p>
        </w:tc>
        <w:tc>
          <w:tcPr>
            <w:tcW w:w="0" w:type="auto"/>
            <w:tcMar>
              <w:top w:w="75" w:type="dxa"/>
              <w:left w:w="225" w:type="dxa"/>
              <w:bottom w:w="75" w:type="dxa"/>
              <w:right w:w="0" w:type="dxa"/>
            </w:tcMar>
            <w:hideMark/>
          </w:tcPr>
          <w:p w14:paraId="62D9E39A"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rPr>
            </w:pPr>
            <w:r w:rsidRPr="00E23E2F">
              <w:rPr>
                <w:bCs/>
                <w:color w:val="414042"/>
                <w:w w:val="105"/>
                <w:sz w:val="18"/>
                <w:szCs w:val="18"/>
                <w:lang w:val="en-US"/>
              </w:rPr>
              <w:fldChar w:fldCharType="begin">
                <w:fldData xml:space="preserve">PEVuZE5vdGU+PENpdGU+PEF1dGhvcj5GZWF0aGVyPC9BdXRob3I+PFllYXI+MjAxNjwvWWVhcj48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</w:fldData>
              </w:fldChar>
            </w:r>
            <w:r w:rsidRPr="00A8674E">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PEVuZE5vdGU+PENpdGU+PEF1dGhvcj5GZWF0aGVyPC9BdXRob3I+PFllYXI+MjAxNjwvWWVhcj48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</w:fldData>
              </w:fldChar>
            </w:r>
            <w:r w:rsidRPr="00A8674E">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A8674E">
              <w:rPr>
                <w:bCs/>
                <w:noProof/>
                <w:color w:val="414042"/>
                <w:w w:val="105"/>
                <w:sz w:val="18"/>
                <w:szCs w:val="18"/>
              </w:rPr>
              <w:t>(Wonchan Choi et al., 2020; M. F. De La Cruz Monroy &amp; A. Mosahebi, 2019; Jacqueline Susan Feather et al., 2016; Emily G Lattie et al., 2019; Guillermo Molina-Recio et al., 2020; Ramya Sita Palacholla et al., 2019; Søgaard Neilsen &amp; Wilson, 2019; Gaby Anne Wildenbos et al., 2018)</w:t>
            </w:r>
            <w:r w:rsidRPr="00E23E2F">
              <w:rPr>
                <w:bCs/>
                <w:color w:val="414042"/>
                <w:w w:val="105"/>
                <w:sz w:val="18"/>
                <w:szCs w:val="18"/>
                <w:lang w:val="en-US"/>
              </w:rPr>
              <w:fldChar w:fldCharType="end"/>
            </w:r>
          </w:p>
        </w:tc>
      </w:tr>
      <w:tr w:rsidR="007D2915" w:rsidRPr="00E23E2F" w14:paraId="7432B816" w14:textId="77777777" w:rsidTr="000824E5">
        <w:trPr>
          <w:trHeight w:val="224"/>
          <w:tblCellSpacing w:w="0" w:type="dxa"/>
        </w:trPr>
        <w:tc>
          <w:tcPr>
            <w:tcW w:w="0" w:type="auto"/>
            <w:tcMar>
              <w:top w:w="75" w:type="dxa"/>
              <w:left w:w="225" w:type="dxa"/>
              <w:bottom w:w="75" w:type="dxa"/>
              <w:right w:w="0" w:type="dxa"/>
            </w:tcMar>
            <w:hideMark/>
          </w:tcPr>
          <w:p w14:paraId="26B95A88"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Diaries</w:t>
            </w:r>
          </w:p>
        </w:tc>
        <w:tc>
          <w:tcPr>
            <w:tcW w:w="0" w:type="auto"/>
            <w:tcMar>
              <w:top w:w="75" w:type="dxa"/>
              <w:left w:w="225" w:type="dxa"/>
              <w:bottom w:w="75" w:type="dxa"/>
              <w:right w:w="0" w:type="dxa"/>
            </w:tcMar>
            <w:hideMark/>
          </w:tcPr>
          <w:p w14:paraId="2FD2EC0C"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6 (13)</w:t>
            </w:r>
          </w:p>
        </w:tc>
        <w:tc>
          <w:tcPr>
            <w:tcW w:w="0" w:type="auto"/>
            <w:tcMar>
              <w:top w:w="75" w:type="dxa"/>
              <w:left w:w="225" w:type="dxa"/>
              <w:bottom w:w="75" w:type="dxa"/>
              <w:right w:w="0" w:type="dxa"/>
            </w:tcMar>
            <w:hideMark/>
          </w:tcPr>
          <w:p w14:paraId="49B65DA1"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rPr>
            </w:pPr>
            <w:r w:rsidRPr="00E23E2F">
              <w:rPr>
                <w:bCs/>
                <w:color w:val="414042"/>
                <w:w w:val="105"/>
                <w:sz w:val="18"/>
                <w:szCs w:val="18"/>
                <w:lang w:val="en-US"/>
              </w:rPr>
              <w:fldChar w:fldCharType="begin">
                <w:fldData xml:space="preserve">PEVuZE5vdGU+PENpdGU+PEF1dGhvcj5Nb3JyaXNvbjwvQXV0aG9yPjxZZWFyPjIwMTQ8L1llYXI+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dGU+PEF1dGhvcj5XYWxrZXI8L0F1dGhvcj48WWVhcj4yMDE5PC9ZZWFyPjxSZWNOdW0+NTE8L1Jl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</w:fldData>
              </w:fldChar>
            </w:r>
            <w:r w:rsidRPr="000A5D04">
              <w:rPr>
                <w:bCs/>
                <w:color w:val="414042"/>
                <w:w w:val="105"/>
                <w:sz w:val="18"/>
                <w:szCs w:val="18"/>
              </w:rPr>
              <w:instrText xml:space="preserve"> ADDIN EN.CITE </w:instrText>
            </w:r>
            <w:r>
              <w:rPr>
                <w:bCs/>
                <w:color w:val="414042"/>
                <w:w w:val="105"/>
                <w:sz w:val="18"/>
                <w:szCs w:val="18"/>
                <w:lang w:val="en-US"/>
              </w:rPr>
              <w:fldChar w:fldCharType="begin">
                <w:fldData xml:space="preserve">PEVuZE5vdGU+PENpdGU+PEF1dGhvcj5Nb3JyaXNvbjwvQXV0aG9yPjxZZWFyPjIwMTQ8L1llYXI+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dGU+PEF1dGhvcj5XYWxrZXI8L0F1dGhvcj48WWVhcj4yMDE5PC9ZZWFyPjxSZWNOdW0+NTE8L1Jl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</w:fldData>
              </w:fldChar>
            </w:r>
            <w:r w:rsidRPr="000A5D04">
              <w:rPr>
                <w:bCs/>
                <w:color w:val="414042"/>
                <w:w w:val="105"/>
                <w:sz w:val="18"/>
                <w:szCs w:val="18"/>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1D05CB">
              <w:rPr>
                <w:bCs/>
                <w:noProof/>
                <w:color w:val="414042"/>
                <w:w w:val="105"/>
                <w:sz w:val="18"/>
                <w:szCs w:val="18"/>
              </w:rPr>
              <w:t>(Ames et al., 2019; Jacqueline Susan Feather et al., 2016; Deborah Morrison et al., 2014; Dawn K Sakaguchi-Tang et al., 2017; Rachael C Walker et al., 2019; Yanxia Wei et al., 2020)</w:t>
            </w:r>
            <w:r w:rsidRPr="00E23E2F">
              <w:rPr>
                <w:bCs/>
                <w:color w:val="414042"/>
                <w:w w:val="105"/>
                <w:sz w:val="18"/>
                <w:szCs w:val="18"/>
                <w:lang w:val="en-US"/>
              </w:rPr>
              <w:fldChar w:fldCharType="end"/>
            </w:r>
          </w:p>
        </w:tc>
      </w:tr>
      <w:tr w:rsidR="007D2915" w:rsidRPr="00E23E2F" w14:paraId="7C9E60EC" w14:textId="77777777" w:rsidTr="000824E5">
        <w:trPr>
          <w:trHeight w:val="224"/>
          <w:tblCellSpacing w:w="0" w:type="dxa"/>
        </w:trPr>
        <w:tc>
          <w:tcPr>
            <w:tcW w:w="0" w:type="auto"/>
            <w:tcMar>
              <w:top w:w="75" w:type="dxa"/>
              <w:left w:w="225" w:type="dxa"/>
              <w:bottom w:w="75" w:type="dxa"/>
              <w:right w:w="0" w:type="dxa"/>
            </w:tcMar>
            <w:hideMark/>
          </w:tcPr>
          <w:p w14:paraId="58CD1296"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lastRenderedPageBreak/>
              <w:t>Contextual inquiry</w:t>
            </w:r>
          </w:p>
        </w:tc>
        <w:tc>
          <w:tcPr>
            <w:tcW w:w="0" w:type="auto"/>
            <w:tcMar>
              <w:top w:w="75" w:type="dxa"/>
              <w:left w:w="225" w:type="dxa"/>
              <w:bottom w:w="75" w:type="dxa"/>
              <w:right w:w="0" w:type="dxa"/>
            </w:tcMar>
            <w:hideMark/>
          </w:tcPr>
          <w:p w14:paraId="4E4EE23A"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5 (11)</w:t>
            </w:r>
          </w:p>
        </w:tc>
        <w:tc>
          <w:tcPr>
            <w:tcW w:w="0" w:type="auto"/>
            <w:tcMar>
              <w:top w:w="75" w:type="dxa"/>
              <w:left w:w="225" w:type="dxa"/>
              <w:bottom w:w="75" w:type="dxa"/>
              <w:right w:w="0" w:type="dxa"/>
            </w:tcMar>
            <w:hideMark/>
          </w:tcPr>
          <w:p w14:paraId="4349ADD3"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rPr>
            </w:pPr>
            <w:r w:rsidRPr="00E23E2F">
              <w:rPr>
                <w:bCs/>
                <w:color w:val="414042"/>
                <w:w w:val="105"/>
                <w:sz w:val="18"/>
                <w:szCs w:val="18"/>
                <w:lang w:val="en-US"/>
              </w:rPr>
              <w:fldChar w:fldCharType="begin">
                <w:fldData xml:space="preserve">PEVuZE5vdGU+PENpdGU+PEF1dGhvcj5KYWxpbDwvQXV0aG9yPjxZZWFyPjIwMTU8L1llYXI+PFJl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</w:fldData>
              </w:fldChar>
            </w:r>
            <w:r w:rsidRPr="005F09D0">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PEVuZE5vdGU+PENpdGU+PEF1dGhvcj5KYWxpbDwvQXV0aG9yPjxZZWFyPjIwMTU8L1llYXI+PFJl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</w:fldData>
              </w:fldChar>
            </w:r>
            <w:r w:rsidRPr="005F09D0">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5F09D0">
              <w:rPr>
                <w:bCs/>
                <w:noProof/>
                <w:color w:val="414042"/>
                <w:w w:val="105"/>
                <w:sz w:val="18"/>
                <w:szCs w:val="18"/>
                <w:lang w:val="nl-NL"/>
              </w:rPr>
              <w:t>(Ames et al., 2019; Jacqueline Susan Feather et al., 2016; Fouquet &amp; Miranda, 2020; Sakib Jalil et al., 2015; Helen Slater et al., 2017)</w:t>
            </w:r>
            <w:r w:rsidRPr="00E23E2F">
              <w:rPr>
                <w:bCs/>
                <w:color w:val="414042"/>
                <w:w w:val="105"/>
                <w:sz w:val="18"/>
                <w:szCs w:val="18"/>
                <w:lang w:val="en-US"/>
              </w:rPr>
              <w:fldChar w:fldCharType="end"/>
            </w:r>
          </w:p>
        </w:tc>
      </w:tr>
      <w:tr w:rsidR="007D2915" w:rsidRPr="00E23E2F" w14:paraId="248BD695" w14:textId="77777777" w:rsidTr="000824E5">
        <w:trPr>
          <w:trHeight w:val="210"/>
          <w:tblCellSpacing w:w="0" w:type="dxa"/>
        </w:trPr>
        <w:tc>
          <w:tcPr>
            <w:tcW w:w="0" w:type="auto"/>
            <w:tcMar>
              <w:top w:w="75" w:type="dxa"/>
              <w:left w:w="225" w:type="dxa"/>
              <w:bottom w:w="75" w:type="dxa"/>
              <w:right w:w="0" w:type="dxa"/>
            </w:tcMar>
            <w:hideMark/>
          </w:tcPr>
          <w:p w14:paraId="62F945CD"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Needs assessment</w:t>
            </w:r>
          </w:p>
        </w:tc>
        <w:tc>
          <w:tcPr>
            <w:tcW w:w="0" w:type="auto"/>
            <w:tcMar>
              <w:top w:w="75" w:type="dxa"/>
              <w:left w:w="225" w:type="dxa"/>
              <w:bottom w:w="75" w:type="dxa"/>
              <w:right w:w="0" w:type="dxa"/>
            </w:tcMar>
            <w:hideMark/>
          </w:tcPr>
          <w:p w14:paraId="0FF7C449"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5 (11)</w:t>
            </w:r>
          </w:p>
        </w:tc>
        <w:tc>
          <w:tcPr>
            <w:tcW w:w="0" w:type="auto"/>
            <w:tcMar>
              <w:top w:w="75" w:type="dxa"/>
              <w:left w:w="225" w:type="dxa"/>
              <w:bottom w:w="75" w:type="dxa"/>
              <w:right w:w="0" w:type="dxa"/>
            </w:tcMar>
            <w:hideMark/>
          </w:tcPr>
          <w:p w14:paraId="2F31CCD5"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rPr>
            </w:pPr>
            <w:r w:rsidRPr="00E23E2F">
              <w:rPr>
                <w:bCs/>
                <w:color w:val="414042"/>
                <w:w w:val="105"/>
                <w:sz w:val="18"/>
                <w:szCs w:val="18"/>
                <w:lang w:val="en-US"/>
              </w:rPr>
              <w:fldChar w:fldCharType="begin">
                <w:fldData xml:space="preserve">PEVuZE5vdGU+PENpdGU+PEF1dGhvcj5GZWF0aGVyPC9BdXRob3I+PFllYXI+MjAxNjwvWWVhcj48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</w:fldData>
              </w:fldChar>
            </w:r>
            <w:r>
              <w:rPr>
                <w:bCs/>
                <w:color w:val="414042"/>
                <w:w w:val="105"/>
                <w:sz w:val="18"/>
                <w:szCs w:val="18"/>
                <w:lang w:val="en-US"/>
              </w:rPr>
              <w:instrText xml:space="preserve"> ADDIN EN.CITE </w:instrText>
            </w:r>
            <w:r>
              <w:rPr>
                <w:bCs/>
                <w:color w:val="414042"/>
                <w:w w:val="105"/>
                <w:sz w:val="18"/>
                <w:szCs w:val="18"/>
                <w:lang w:val="en-US"/>
              </w:rPr>
              <w:fldChar w:fldCharType="begin">
                <w:fldData xml:space="preserve">PEVuZE5vdGU+PENpdGU+PEF1dGhvcj5GZWF0aGVyPC9BdXRob3I+PFllYXI+MjAxNjwvWWVhcj48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</w:fldData>
              </w:fldChar>
            </w:r>
            <w:r>
              <w:rPr>
                <w:bCs/>
                <w:color w:val="414042"/>
                <w:w w:val="105"/>
                <w:sz w:val="18"/>
                <w:szCs w:val="18"/>
                <w:lang w:val="en-US"/>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Pr>
                <w:bCs/>
                <w:noProof/>
                <w:color w:val="414042"/>
                <w:w w:val="105"/>
                <w:sz w:val="18"/>
                <w:szCs w:val="18"/>
                <w:lang w:val="en-US"/>
              </w:rPr>
              <w:t>(Anna Cox et al., 2017; Jacqueline Susan Feather et al., 2016; Fouquet &amp; Miranda, 2020; Emily G Lattie et al., 2019; Søgaard Neilsen &amp; Wilson, 2019)</w:t>
            </w:r>
            <w:r w:rsidRPr="00E23E2F">
              <w:rPr>
                <w:bCs/>
                <w:color w:val="414042"/>
                <w:w w:val="105"/>
                <w:sz w:val="18"/>
                <w:szCs w:val="18"/>
                <w:lang w:val="en-US"/>
              </w:rPr>
              <w:fldChar w:fldCharType="end"/>
            </w:r>
          </w:p>
        </w:tc>
      </w:tr>
      <w:tr w:rsidR="007D2915" w:rsidRPr="00E23E2F" w14:paraId="13ED3F06" w14:textId="77777777" w:rsidTr="000824E5">
        <w:trPr>
          <w:trHeight w:val="224"/>
          <w:tblCellSpacing w:w="0" w:type="dxa"/>
        </w:trPr>
        <w:tc>
          <w:tcPr>
            <w:tcW w:w="0" w:type="auto"/>
            <w:tcMar>
              <w:top w:w="75" w:type="dxa"/>
              <w:left w:w="225" w:type="dxa"/>
              <w:bottom w:w="75" w:type="dxa"/>
              <w:right w:w="0" w:type="dxa"/>
            </w:tcMar>
            <w:hideMark/>
          </w:tcPr>
          <w:p w14:paraId="23B3C562"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Performance tests</w:t>
            </w:r>
          </w:p>
        </w:tc>
        <w:tc>
          <w:tcPr>
            <w:tcW w:w="0" w:type="auto"/>
            <w:tcMar>
              <w:top w:w="75" w:type="dxa"/>
              <w:left w:w="225" w:type="dxa"/>
              <w:bottom w:w="75" w:type="dxa"/>
              <w:right w:w="0" w:type="dxa"/>
            </w:tcMar>
            <w:hideMark/>
          </w:tcPr>
          <w:p w14:paraId="42A7FD5E"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5 (11)</w:t>
            </w:r>
          </w:p>
        </w:tc>
        <w:tc>
          <w:tcPr>
            <w:tcW w:w="0" w:type="auto"/>
            <w:tcMar>
              <w:top w:w="75" w:type="dxa"/>
              <w:left w:w="225" w:type="dxa"/>
              <w:bottom w:w="75" w:type="dxa"/>
              <w:right w:w="0" w:type="dxa"/>
            </w:tcMar>
            <w:hideMark/>
          </w:tcPr>
          <w:p w14:paraId="41AFE4E7"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nl-NL"/>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PjxSZWNOdW0+MjE8L1JlY051bT48RGlzcGxheVRleHQ+KFdvbmNoYW4gQ2hvaSBldCBhbC4sIDIw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</w:fldData>
              </w:fldChar>
            </w:r>
            <w:r w:rsidRPr="000B47D8">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PjxSZWNOdW0+MjE8L1JlY051bT48RGlzcGxheVRleHQ+KFdvbmNoYW4gQ2hvaSBldCBhbC4sIDIw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</w:fldData>
              </w:fldChar>
            </w:r>
            <w:r w:rsidRPr="000B47D8">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BF75F5">
              <w:rPr>
                <w:bCs/>
                <w:noProof/>
                <w:color w:val="414042"/>
                <w:w w:val="105"/>
                <w:sz w:val="18"/>
                <w:szCs w:val="18"/>
                <w:lang w:val="nl-NL"/>
              </w:rPr>
              <w:t>(Wonchan Choi et al., 2020; Kuijpers et al., 2013; Christopher Lemon et al., 2020; Swanepoel &amp; Hall III, 2010; Linda MP Wesselman et al., 2019)</w:t>
            </w:r>
            <w:r w:rsidRPr="00E23E2F">
              <w:rPr>
                <w:bCs/>
                <w:color w:val="414042"/>
                <w:w w:val="105"/>
                <w:sz w:val="18"/>
                <w:szCs w:val="18"/>
                <w:lang w:val="en-US"/>
              </w:rPr>
              <w:fldChar w:fldCharType="end"/>
            </w:r>
          </w:p>
        </w:tc>
      </w:tr>
      <w:tr w:rsidR="007D2915" w:rsidRPr="00E23E2F" w14:paraId="00FB315B" w14:textId="77777777" w:rsidTr="000824E5">
        <w:trPr>
          <w:trHeight w:val="224"/>
          <w:tblCellSpacing w:w="0" w:type="dxa"/>
        </w:trPr>
        <w:tc>
          <w:tcPr>
            <w:tcW w:w="0" w:type="auto"/>
            <w:tcMar>
              <w:top w:w="75" w:type="dxa"/>
              <w:left w:w="225" w:type="dxa"/>
              <w:bottom w:w="75" w:type="dxa"/>
              <w:right w:w="0" w:type="dxa"/>
            </w:tcMar>
            <w:hideMark/>
          </w:tcPr>
          <w:p w14:paraId="0F977923"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Field notes</w:t>
            </w:r>
          </w:p>
        </w:tc>
        <w:tc>
          <w:tcPr>
            <w:tcW w:w="0" w:type="auto"/>
            <w:tcMar>
              <w:top w:w="75" w:type="dxa"/>
              <w:left w:w="225" w:type="dxa"/>
              <w:bottom w:w="75" w:type="dxa"/>
              <w:right w:w="0" w:type="dxa"/>
            </w:tcMar>
            <w:hideMark/>
          </w:tcPr>
          <w:p w14:paraId="410EF0C8"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4 (9)</w:t>
            </w:r>
          </w:p>
        </w:tc>
        <w:tc>
          <w:tcPr>
            <w:tcW w:w="0" w:type="auto"/>
            <w:tcMar>
              <w:top w:w="75" w:type="dxa"/>
              <w:left w:w="225" w:type="dxa"/>
              <w:bottom w:w="75" w:type="dxa"/>
              <w:right w:w="0" w:type="dxa"/>
            </w:tcMar>
            <w:hideMark/>
          </w:tcPr>
          <w:p w14:paraId="753803EA"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nl-NL"/>
              </w:rPr>
            </w:pPr>
            <w:r w:rsidRPr="00E23E2F">
              <w:rPr>
                <w:bCs/>
                <w:color w:val="414042"/>
                <w:w w:val="105"/>
                <w:sz w:val="18"/>
                <w:szCs w:val="18"/>
                <w:lang w:val="en-US"/>
              </w:rPr>
              <w:fldChar w:fldCharType="begin">
                <w:fldData xml:space="preserve">PEVuZE5vdGU+PENpdGU+PEF1dGhvcj5CcnVudG9uPC9BdXRob3I+PFllYXI+MjAxNTwvWWVhcj48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</w:fldData>
              </w:fldChar>
            </w:r>
            <w:r w:rsidRPr="00BF75F5">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PEVuZE5vdGU+PENpdGU+PEF1dGhvcj5CcnVudG9uPC9BdXRob3I+PFllYXI+MjAxNTwvWWVhcj48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</w:fldData>
              </w:fldChar>
            </w:r>
            <w:r w:rsidRPr="00BF75F5">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BF75F5">
              <w:rPr>
                <w:bCs/>
                <w:noProof/>
                <w:color w:val="414042"/>
                <w:w w:val="105"/>
                <w:sz w:val="18"/>
                <w:szCs w:val="18"/>
                <w:lang w:val="nl-NL"/>
              </w:rPr>
              <w:t>(Brunton et al., 2015; Sakib Jalil et al., 2015; Helen Slater et al., 2017; Rachael C Walker et al., 2019)</w:t>
            </w:r>
            <w:r w:rsidRPr="00E23E2F">
              <w:rPr>
                <w:bCs/>
                <w:color w:val="414042"/>
                <w:w w:val="105"/>
                <w:sz w:val="18"/>
                <w:szCs w:val="18"/>
                <w:lang w:val="en-US"/>
              </w:rPr>
              <w:fldChar w:fldCharType="end"/>
            </w:r>
          </w:p>
        </w:tc>
      </w:tr>
      <w:tr w:rsidR="007D2915" w:rsidRPr="00E23E2F" w14:paraId="59F89C37" w14:textId="77777777" w:rsidTr="000824E5">
        <w:trPr>
          <w:trHeight w:val="196"/>
          <w:tblCellSpacing w:w="0" w:type="dxa"/>
        </w:trPr>
        <w:tc>
          <w:tcPr>
            <w:tcW w:w="0" w:type="auto"/>
            <w:tcMar>
              <w:top w:w="75" w:type="dxa"/>
              <w:left w:w="225" w:type="dxa"/>
              <w:bottom w:w="75" w:type="dxa"/>
              <w:right w:w="0" w:type="dxa"/>
            </w:tcMar>
            <w:hideMark/>
          </w:tcPr>
          <w:p w14:paraId="3FA12196"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Workshops</w:t>
            </w:r>
          </w:p>
        </w:tc>
        <w:tc>
          <w:tcPr>
            <w:tcW w:w="0" w:type="auto"/>
            <w:tcMar>
              <w:top w:w="75" w:type="dxa"/>
              <w:left w:w="225" w:type="dxa"/>
              <w:bottom w:w="75" w:type="dxa"/>
              <w:right w:w="0" w:type="dxa"/>
            </w:tcMar>
            <w:hideMark/>
          </w:tcPr>
          <w:p w14:paraId="239253CF"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4 (9)</w:t>
            </w:r>
          </w:p>
        </w:tc>
        <w:tc>
          <w:tcPr>
            <w:tcW w:w="0" w:type="auto"/>
            <w:tcMar>
              <w:top w:w="75" w:type="dxa"/>
              <w:left w:w="225" w:type="dxa"/>
              <w:bottom w:w="75" w:type="dxa"/>
              <w:right w:w="0" w:type="dxa"/>
            </w:tcMar>
            <w:hideMark/>
          </w:tcPr>
          <w:p w14:paraId="3FA5E2BF"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nl-NL"/>
              </w:rPr>
            </w:pPr>
            <w:r w:rsidRPr="00E23E2F">
              <w:rPr>
                <w:bCs/>
                <w:color w:val="414042"/>
                <w:w w:val="105"/>
                <w:sz w:val="18"/>
                <w:szCs w:val="18"/>
                <w:lang w:val="en-US"/>
              </w:rPr>
              <w:fldChar w:fldCharType="begin">
                <w:fldData xml:space="preserve">PEVuZE5vdGU+PENpdGU+PEF1dGhvcj5Tw7hnYWFyZCBOZWlsc2VuPC9BdXRob3I+PFllYXI+MjAx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=
</w:fldData>
              </w:fldChar>
            </w:r>
            <w:r w:rsidRPr="00A8674E">
              <w:rPr>
                <w:bCs/>
                <w:color w:val="414042"/>
                <w:w w:val="105"/>
                <w:sz w:val="18"/>
                <w:szCs w:val="18"/>
                <w:lang w:val="nl-NL"/>
              </w:rPr>
              <w:instrText xml:space="preserve"> ADDIN EN.CITE </w:instrText>
            </w:r>
            <w:r>
              <w:rPr>
                <w:bCs/>
                <w:color w:val="414042"/>
                <w:w w:val="105"/>
                <w:sz w:val="18"/>
                <w:szCs w:val="18"/>
                <w:lang w:val="en-US"/>
              </w:rPr>
              <w:fldChar w:fldCharType="begin">
                <w:fldData xml:space="preserve">PEVuZE5vdGU+PENpdGU+PEF1dGhvcj5Tw7hnYWFyZCBOZWlsc2VuPC9BdXRob3I+PFllYXI+MjAx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=
</w:fldData>
              </w:fldChar>
            </w:r>
            <w:r w:rsidRPr="00A8674E">
              <w:rPr>
                <w:bCs/>
                <w:color w:val="414042"/>
                <w:w w:val="105"/>
                <w:sz w:val="18"/>
                <w:szCs w:val="18"/>
                <w:lang w:val="nl-NL"/>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sidRPr="00A8674E">
              <w:rPr>
                <w:bCs/>
                <w:noProof/>
                <w:color w:val="414042"/>
                <w:w w:val="105"/>
                <w:sz w:val="18"/>
                <w:szCs w:val="18"/>
                <w:lang w:val="nl-NL"/>
              </w:rPr>
              <w:t>(Emily G Lattie et al., 2019; Guillermo Molina-Recio et al., 2020; Søgaard Neilsen &amp; Wilson, 2019; Yanxia Wei et al., 2020)</w:t>
            </w:r>
            <w:r w:rsidRPr="00E23E2F">
              <w:rPr>
                <w:bCs/>
                <w:color w:val="414042"/>
                <w:w w:val="105"/>
                <w:sz w:val="18"/>
                <w:szCs w:val="18"/>
                <w:lang w:val="en-US"/>
              </w:rPr>
              <w:fldChar w:fldCharType="end"/>
            </w:r>
          </w:p>
        </w:tc>
      </w:tr>
      <w:tr w:rsidR="007D2915" w:rsidRPr="00E23E2F" w14:paraId="2725CB55" w14:textId="77777777" w:rsidTr="000824E5">
        <w:trPr>
          <w:trHeight w:val="224"/>
          <w:tblCellSpacing w:w="0" w:type="dxa"/>
        </w:trPr>
        <w:tc>
          <w:tcPr>
            <w:tcW w:w="0" w:type="auto"/>
            <w:tcMar>
              <w:top w:w="75" w:type="dxa"/>
              <w:left w:w="225" w:type="dxa"/>
              <w:bottom w:w="75" w:type="dxa"/>
              <w:right w:w="0" w:type="dxa"/>
            </w:tcMar>
            <w:hideMark/>
          </w:tcPr>
          <w:p w14:paraId="318DDA39"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Forms</w:t>
            </w:r>
          </w:p>
        </w:tc>
        <w:tc>
          <w:tcPr>
            <w:tcW w:w="0" w:type="auto"/>
            <w:tcMar>
              <w:top w:w="75" w:type="dxa"/>
              <w:left w:w="225" w:type="dxa"/>
              <w:bottom w:w="75" w:type="dxa"/>
              <w:right w:w="0" w:type="dxa"/>
            </w:tcMar>
            <w:hideMark/>
          </w:tcPr>
          <w:p w14:paraId="29F99A4B"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3 (7)</w:t>
            </w:r>
          </w:p>
        </w:tc>
        <w:tc>
          <w:tcPr>
            <w:tcW w:w="0" w:type="auto"/>
            <w:tcMar>
              <w:top w:w="75" w:type="dxa"/>
              <w:left w:w="225" w:type="dxa"/>
              <w:bottom w:w="75" w:type="dxa"/>
              <w:right w:w="0" w:type="dxa"/>
            </w:tcMar>
            <w:hideMark/>
          </w:tcPr>
          <w:p w14:paraId="67A10410"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en-US"/>
              </w:rPr>
            </w:pPr>
            <w:r w:rsidRPr="00E23E2F">
              <w:rPr>
                <w:bCs/>
                <w:color w:val="414042"/>
                <w:w w:val="105"/>
                <w:sz w:val="18"/>
                <w:szCs w:val="18"/>
                <w:lang w:val="en-US"/>
              </w:rPr>
              <w:fldChar w:fldCharType="begin">
                <w:fldData xml:space="preserve">PEVuZE5vdGU+PENpdGU+PEF1dGhvcj5Td2FuZXBvZWw8L0F1dGhvcj48WWVhcj4yMDEwPC9ZZWFy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</w:fldData>
              </w:fldChar>
            </w:r>
            <w:r>
              <w:rPr>
                <w:bCs/>
                <w:color w:val="414042"/>
                <w:w w:val="105"/>
                <w:sz w:val="18"/>
                <w:szCs w:val="18"/>
                <w:lang w:val="en-US"/>
              </w:rPr>
              <w:instrText xml:space="preserve"> ADDIN EN.CITE </w:instrText>
            </w:r>
            <w:r>
              <w:rPr>
                <w:bCs/>
                <w:color w:val="414042"/>
                <w:w w:val="105"/>
                <w:sz w:val="18"/>
                <w:szCs w:val="18"/>
                <w:lang w:val="en-US"/>
              </w:rPr>
              <w:fldChar w:fldCharType="begin">
                <w:fldData xml:space="preserve">PEVuZE5vdGU+PENpdGU+PEF1dGhvcj5Td2FuZXBvZWw8L0F1dGhvcj48WWVhcj4yMDEwPC9ZZWFy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</w:fldData>
              </w:fldChar>
            </w:r>
            <w:r>
              <w:rPr>
                <w:bCs/>
                <w:color w:val="414042"/>
                <w:w w:val="105"/>
                <w:sz w:val="18"/>
                <w:szCs w:val="18"/>
                <w:lang w:val="en-US"/>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Pr>
                <w:bCs/>
                <w:noProof/>
                <w:color w:val="414042"/>
                <w:w w:val="105"/>
                <w:sz w:val="18"/>
                <w:szCs w:val="18"/>
                <w:lang w:val="en-US"/>
              </w:rPr>
              <w:t>(Jacqueline Susan Feather et al., 2016; Emily G Lattie et al., 2019; Swanepoel &amp; Hall III, 2010)</w:t>
            </w:r>
            <w:r w:rsidRPr="00E23E2F">
              <w:rPr>
                <w:bCs/>
                <w:color w:val="414042"/>
                <w:w w:val="105"/>
                <w:sz w:val="18"/>
                <w:szCs w:val="18"/>
                <w:lang w:val="en-US"/>
              </w:rPr>
              <w:fldChar w:fldCharType="end"/>
            </w:r>
          </w:p>
        </w:tc>
      </w:tr>
      <w:tr w:rsidR="007D2915" w:rsidRPr="00E23E2F" w14:paraId="6050E382" w14:textId="77777777" w:rsidTr="000824E5">
        <w:trPr>
          <w:trHeight w:val="210"/>
          <w:tblCellSpacing w:w="0" w:type="dxa"/>
        </w:trPr>
        <w:tc>
          <w:tcPr>
            <w:tcW w:w="0" w:type="auto"/>
            <w:tcMar>
              <w:top w:w="75" w:type="dxa"/>
              <w:left w:w="225" w:type="dxa"/>
              <w:bottom w:w="75" w:type="dxa"/>
              <w:right w:w="0" w:type="dxa"/>
            </w:tcMar>
            <w:hideMark/>
          </w:tcPr>
          <w:p w14:paraId="6FF63678"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Think-aloud method</w:t>
            </w:r>
          </w:p>
        </w:tc>
        <w:tc>
          <w:tcPr>
            <w:tcW w:w="0" w:type="auto"/>
            <w:tcMar>
              <w:top w:w="75" w:type="dxa"/>
              <w:left w:w="225" w:type="dxa"/>
              <w:bottom w:w="75" w:type="dxa"/>
              <w:right w:w="0" w:type="dxa"/>
            </w:tcMar>
            <w:hideMark/>
          </w:tcPr>
          <w:p w14:paraId="53949B72"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3 (7)</w:t>
            </w:r>
          </w:p>
        </w:tc>
        <w:tc>
          <w:tcPr>
            <w:tcW w:w="0" w:type="auto"/>
            <w:tcMar>
              <w:top w:w="75" w:type="dxa"/>
              <w:left w:w="225" w:type="dxa"/>
              <w:bottom w:w="75" w:type="dxa"/>
              <w:right w:w="0" w:type="dxa"/>
            </w:tcMar>
            <w:hideMark/>
          </w:tcPr>
          <w:p w14:paraId="071C3604"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en-US"/>
              </w:rPr>
            </w:pPr>
            <w:r w:rsidRPr="00E23E2F">
              <w:rPr>
                <w:bCs/>
                <w:color w:val="414042"/>
                <w:w w:val="105"/>
                <w:sz w:val="18"/>
                <w:szCs w:val="18"/>
                <w:lang w:val="en-US"/>
              </w:rPr>
              <w:fldChar w:fldCharType="begin">
                <w:fldData xml:space="preserve">PEVuZE5vdGU+PENpdGU+PEF1dGhvcj5KYWxpbDwvQXV0aG9yPjxZZWFyPjIwMTU8L1llYXI+PFJl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</w:fldData>
              </w:fldChar>
            </w:r>
            <w:r>
              <w:rPr>
                <w:bCs/>
                <w:color w:val="414042"/>
                <w:w w:val="105"/>
                <w:sz w:val="18"/>
                <w:szCs w:val="18"/>
                <w:lang w:val="en-US"/>
              </w:rPr>
              <w:instrText xml:space="preserve"> ADDIN EN.CITE </w:instrText>
            </w:r>
            <w:r>
              <w:rPr>
                <w:bCs/>
                <w:color w:val="414042"/>
                <w:w w:val="105"/>
                <w:sz w:val="18"/>
                <w:szCs w:val="18"/>
                <w:lang w:val="en-US"/>
              </w:rPr>
              <w:fldChar w:fldCharType="begin">
                <w:fldData xml:space="preserve">PEVuZE5vdGU+PENpdGU+PEF1dGhvcj5KYWxpbDwvQXV0aG9yPjxZZWFyPjIwMTU8L1llYXI+PFJl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</w:fldData>
              </w:fldChar>
            </w:r>
            <w:r>
              <w:rPr>
                <w:bCs/>
                <w:color w:val="414042"/>
                <w:w w:val="105"/>
                <w:sz w:val="18"/>
                <w:szCs w:val="18"/>
                <w:lang w:val="en-US"/>
              </w:rPr>
              <w:instrText xml:space="preserve"> ADDIN EN.CITE.DATA </w:instrText>
            </w:r>
            <w:r>
              <w:rPr>
                <w:bCs/>
                <w:color w:val="414042"/>
                <w:w w:val="105"/>
                <w:sz w:val="18"/>
                <w:szCs w:val="18"/>
                <w:lang w:val="en-US"/>
              </w:rPr>
            </w:r>
            <w:r>
              <w:rPr>
                <w:bCs/>
                <w:color w:val="414042"/>
                <w:w w:val="105"/>
                <w:sz w:val="18"/>
                <w:szCs w:val="18"/>
                <w:lang w:val="en-US"/>
              </w:rPr>
              <w:fldChar w:fldCharType="end"/>
            </w:r>
            <w:r w:rsidRPr="00E23E2F">
              <w:rPr>
                <w:bCs/>
                <w:color w:val="414042"/>
                <w:w w:val="105"/>
                <w:sz w:val="18"/>
                <w:szCs w:val="18"/>
                <w:lang w:val="en-US"/>
              </w:rPr>
            </w:r>
            <w:r w:rsidRPr="00E23E2F">
              <w:rPr>
                <w:bCs/>
                <w:color w:val="414042"/>
                <w:w w:val="105"/>
                <w:sz w:val="18"/>
                <w:szCs w:val="18"/>
                <w:lang w:val="en-US"/>
              </w:rPr>
              <w:fldChar w:fldCharType="separate"/>
            </w:r>
            <w:r>
              <w:rPr>
                <w:bCs/>
                <w:noProof/>
                <w:color w:val="414042"/>
                <w:w w:val="105"/>
                <w:sz w:val="18"/>
                <w:szCs w:val="18"/>
                <w:lang w:val="en-US"/>
              </w:rPr>
              <w:t>(Jacqueline Susan Feather et al., 2016; Sakib Jalil et al., 2015; Yanxia Wei et al., 2020)</w:t>
            </w:r>
            <w:r w:rsidRPr="00E23E2F">
              <w:rPr>
                <w:bCs/>
                <w:color w:val="414042"/>
                <w:w w:val="105"/>
                <w:sz w:val="18"/>
                <w:szCs w:val="18"/>
                <w:lang w:val="en-US"/>
              </w:rPr>
              <w:fldChar w:fldCharType="end"/>
            </w:r>
          </w:p>
        </w:tc>
      </w:tr>
      <w:tr w:rsidR="007D2915" w:rsidRPr="00E23E2F" w14:paraId="6576938B" w14:textId="77777777" w:rsidTr="000824E5">
        <w:trPr>
          <w:trHeight w:val="224"/>
          <w:tblCellSpacing w:w="0" w:type="dxa"/>
        </w:trPr>
        <w:tc>
          <w:tcPr>
            <w:tcW w:w="0" w:type="auto"/>
            <w:tcMar>
              <w:top w:w="75" w:type="dxa"/>
              <w:left w:w="225" w:type="dxa"/>
              <w:bottom w:w="75" w:type="dxa"/>
              <w:right w:w="0" w:type="dxa"/>
            </w:tcMar>
            <w:hideMark/>
          </w:tcPr>
          <w:p w14:paraId="1A34EAF0"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Benchmark testing</w:t>
            </w:r>
          </w:p>
        </w:tc>
        <w:tc>
          <w:tcPr>
            <w:tcW w:w="0" w:type="auto"/>
            <w:tcMar>
              <w:top w:w="75" w:type="dxa"/>
              <w:left w:w="225" w:type="dxa"/>
              <w:bottom w:w="75" w:type="dxa"/>
              <w:right w:w="0" w:type="dxa"/>
            </w:tcMar>
            <w:hideMark/>
          </w:tcPr>
          <w:p w14:paraId="7B25C490"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2 (4)</w:t>
            </w:r>
          </w:p>
        </w:tc>
        <w:tc>
          <w:tcPr>
            <w:tcW w:w="0" w:type="auto"/>
            <w:tcMar>
              <w:top w:w="75" w:type="dxa"/>
              <w:left w:w="225" w:type="dxa"/>
              <w:bottom w:w="75" w:type="dxa"/>
              <w:right w:w="0" w:type="dxa"/>
            </w:tcMar>
            <w:hideMark/>
          </w:tcPr>
          <w:p w14:paraId="72F2BE2C"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en-US"/>
              </w:rPr>
            </w:pPr>
            <w:r w:rsidRPr="00E23E2F">
              <w:rPr>
                <w:bCs/>
                <w:color w:val="414042"/>
                <w:w w:val="105"/>
                <w:sz w:val="18"/>
                <w:szCs w:val="18"/>
                <w:lang w:val="en-US"/>
              </w:rPr>
              <w:fldChar w:fldCharType="begin"/>
            </w:r>
            <w:r>
              <w:rPr>
                <w:bCs/>
                <w:color w:val="414042"/>
                <w:w w:val="105"/>
                <w:sz w:val="18"/>
                <w:szCs w:val="18"/>
                <w:lang w:val="en-US"/>
              </w:rPr>
              <w:instrText xml:space="preserve"> ADDIN EN.CITE &lt;EndNote&gt;&lt;Cite&gt;&lt;Author&gt;Fouquet&lt;/Author&gt;&lt;Year&gt;2020&lt;/Year&gt;&lt;RecNum&gt;287&lt;/RecNum&gt;&lt;DisplayText&gt;(Fouquet &amp;amp; Miranda, 2020; Christopher Lemon et al., 2020)&lt;/DisplayText&gt;&lt;record&gt;&lt;rec-number&gt;287&lt;/rec-number&gt;&lt;foreign-keys&gt;&lt;key app="EN" db-id="afftpz95y5xzroerzvivv5wp0etpw9x9z9v2" timestamp="1717150837"&gt;287&lt;/key&gt;&lt;/foreign-keys&gt;&lt;ref-type name="Journal Article"&gt;17&lt;/ref-type&gt;&lt;contributors&gt;&lt;authors&gt;&lt;author&gt;Fouquet, Sarah D&lt;/author&gt;&lt;author&gt;Miranda, Andrew T&lt;/author&gt;&lt;/authors&gt;&lt;/contributors&gt;&lt;titles&gt;&lt;title&gt;Asking the Right Questions—Human Factors Considerations for Telemedicine Design&lt;/title&gt;&lt;secondary-title&gt;Current allergy and asthma reports&lt;/secondary-title&gt;&lt;/titles&gt;&lt;periodical&gt;&lt;full-title&gt;Current allergy and asthma reports&lt;/full-title&gt;&lt;/periodical&gt;&lt;pages&gt;1-7&lt;/pages&gt;&lt;volume&gt;20&lt;/volume&gt;&lt;number&gt;11&lt;/number&gt;&lt;dates&gt;&lt;year&gt;2020&lt;/year&gt;&lt;/dates&gt;&lt;isbn&gt;1534-6315&lt;/isbn&gt;&lt;urls&gt;&lt;/urls&gt;&lt;/record&gt;&lt;/Cite&gt;&lt;Cite&gt;&lt;Author&gt;Lemon&lt;/Author&gt;&lt;Year&gt;2020&lt;/Year&gt;&lt;RecNum&gt;18&lt;/RecNum&gt;&lt;record&gt;&lt;rec-number&gt;18&lt;/rec-number&gt;&lt;foreign-keys&gt;&lt;key app="EN" db-id="es9stexe2aprp1es0zpvrww7pwdz00029zrs" timestamp="1626688023"&gt;18&lt;/key&gt;&lt;/foreign-keys&gt;&lt;ref-type name="Journal Article"&gt;17&lt;/ref-type&gt;&lt;contributors&gt;&lt;authors&gt;&lt;author&gt;Lemon, Christopher&lt;/author&gt;&lt;author&gt;Huckvale, Kit&lt;/author&gt;&lt;author&gt;Carswell, Kenneth&lt;/author&gt;&lt;author&gt;Torous, John&lt;/author&gt;&lt;/authors&gt;&lt;/contributors&gt;&lt;titles&gt;&lt;title&gt;A narrative review of methods for applying user experience in the design and assessment of mental health smartphone interventions&lt;/title&gt;&lt;secondary-title&gt;International journal of technology assessment in health care&lt;/secondary-title&gt;&lt;/titles&gt;&lt;periodical&gt;&lt;full-title&gt;International journal of technology assessment in health care&lt;/full-title&gt;&lt;/periodical&gt;&lt;pages&gt;64-70&lt;/pages&gt;&lt;volume&gt;36&lt;/volume&gt;&lt;number&gt;1&lt;/number&gt;&lt;dates&gt;&lt;year&gt;2020&lt;/year&gt;&lt;/dates&gt;&lt;isbn&gt;0266-4623&lt;/isbn&gt;&lt;urls&gt;&lt;/urls&gt;&lt;/record&gt;&lt;/Cite&gt;&lt;/EndNote&gt;</w:instrText>
            </w:r>
            <w:r w:rsidRPr="00E23E2F">
              <w:rPr>
                <w:bCs/>
                <w:color w:val="414042"/>
                <w:w w:val="105"/>
                <w:sz w:val="18"/>
                <w:szCs w:val="18"/>
                <w:lang w:val="en-US"/>
              </w:rPr>
              <w:fldChar w:fldCharType="separate"/>
            </w:r>
            <w:r>
              <w:rPr>
                <w:bCs/>
                <w:noProof/>
                <w:color w:val="414042"/>
                <w:w w:val="105"/>
                <w:sz w:val="18"/>
                <w:szCs w:val="18"/>
                <w:lang w:val="en-US"/>
              </w:rPr>
              <w:t>(Fouquet &amp; Miranda, 2020; Christopher Lemon et al., 2020)</w:t>
            </w:r>
            <w:r w:rsidRPr="00E23E2F">
              <w:rPr>
                <w:bCs/>
                <w:color w:val="414042"/>
                <w:w w:val="105"/>
                <w:sz w:val="18"/>
                <w:szCs w:val="18"/>
                <w:lang w:val="en-US"/>
              </w:rPr>
              <w:fldChar w:fldCharType="end"/>
            </w:r>
          </w:p>
        </w:tc>
      </w:tr>
      <w:tr w:rsidR="007D2915" w:rsidRPr="00E23E2F" w14:paraId="63E59DB0" w14:textId="77777777" w:rsidTr="000824E5">
        <w:trPr>
          <w:trHeight w:val="224"/>
          <w:tblCellSpacing w:w="0" w:type="dxa"/>
        </w:trPr>
        <w:tc>
          <w:tcPr>
            <w:tcW w:w="0" w:type="auto"/>
            <w:tcMar>
              <w:top w:w="75" w:type="dxa"/>
              <w:left w:w="225" w:type="dxa"/>
              <w:bottom w:w="75" w:type="dxa"/>
              <w:right w:w="0" w:type="dxa"/>
            </w:tcMar>
            <w:hideMark/>
          </w:tcPr>
          <w:p w14:paraId="11073B8D"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Human impact assessment methodologies</w:t>
            </w:r>
          </w:p>
        </w:tc>
        <w:tc>
          <w:tcPr>
            <w:tcW w:w="0" w:type="auto"/>
            <w:tcMar>
              <w:top w:w="75" w:type="dxa"/>
              <w:left w:w="225" w:type="dxa"/>
              <w:bottom w:w="75" w:type="dxa"/>
              <w:right w:w="0" w:type="dxa"/>
            </w:tcMar>
            <w:hideMark/>
          </w:tcPr>
          <w:p w14:paraId="5D8453F5"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1 (2)</w:t>
            </w:r>
          </w:p>
        </w:tc>
        <w:tc>
          <w:tcPr>
            <w:tcW w:w="0" w:type="auto"/>
            <w:tcMar>
              <w:top w:w="75" w:type="dxa"/>
              <w:left w:w="225" w:type="dxa"/>
              <w:bottom w:w="75" w:type="dxa"/>
              <w:right w:w="0" w:type="dxa"/>
            </w:tcMar>
            <w:hideMark/>
          </w:tcPr>
          <w:p w14:paraId="3895BFA3"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en-US"/>
              </w:rPr>
            </w:pPr>
            <w:r w:rsidRPr="00E23E2F">
              <w:rPr>
                <w:bCs/>
                <w:color w:val="414042"/>
                <w:w w:val="105"/>
                <w:sz w:val="18"/>
                <w:szCs w:val="18"/>
                <w:lang w:val="en-US"/>
              </w:rPr>
              <w:fldChar w:fldCharType="begin"/>
            </w:r>
            <w:r>
              <w:rPr>
                <w:bCs/>
                <w:color w:val="414042"/>
                <w:w w:val="105"/>
                <w:sz w:val="18"/>
                <w:szCs w:val="18"/>
                <w:lang w:val="en-US"/>
              </w:rPr>
              <w:instrText xml:space="preserve"> ADDIN EN.CITE &lt;EndNote&gt;&lt;Cite&gt;&lt;Author&gt;Stokke&lt;/Author&gt;&lt;Year&gt;2016&lt;/Year&gt;&lt;RecNum&gt;45&lt;/RecNum&gt;&lt;DisplayText&gt;(Randi Stokke, 2016)&lt;/DisplayText&gt;&lt;record&gt;&lt;rec-number&gt;45&lt;/rec-number&gt;&lt;foreign-keys&gt;&lt;key app="EN" db-id="es9stexe2aprp1es0zpvrww7pwdz00029zrs" timestamp="1626689096"&gt;45&lt;/key&gt;&lt;/foreign-keys&gt;&lt;ref-type name="Journal Article"&gt;17&lt;/ref-type&gt;&lt;contributors&gt;&lt;authors&gt;&lt;author&gt;Stokke, Randi&lt;/author&gt;&lt;/authors&gt;&lt;/contributors&gt;&lt;titles&gt;&lt;title&gt;The personal emergency response system as a technology innovation in primary health care services: an integrative review&lt;/title&gt;&lt;secondary-title&gt;Journal of medical Internet research&lt;/secondary-title&gt;&lt;/titles&gt;&lt;periodical&gt;&lt;full-title&gt;Journal of medical Internet research&lt;/full-title&gt;&lt;/periodical&gt;&lt;pages&gt;e187&lt;/pages&gt;&lt;volume&gt;18&lt;/volume&gt;&lt;number&gt;7&lt;/number&gt;&lt;dates&gt;&lt;year&gt;2016&lt;/year&gt;&lt;/dates&gt;&lt;urls&gt;&lt;/urls&gt;&lt;/record&gt;&lt;/Cite&gt;&lt;/EndNote&gt;</w:instrText>
            </w:r>
            <w:r w:rsidRPr="00E23E2F">
              <w:rPr>
                <w:bCs/>
                <w:color w:val="414042"/>
                <w:w w:val="105"/>
                <w:sz w:val="18"/>
                <w:szCs w:val="18"/>
                <w:lang w:val="en-US"/>
              </w:rPr>
              <w:fldChar w:fldCharType="separate"/>
            </w:r>
            <w:r>
              <w:rPr>
                <w:bCs/>
                <w:noProof/>
                <w:color w:val="414042"/>
                <w:w w:val="105"/>
                <w:sz w:val="18"/>
                <w:szCs w:val="18"/>
                <w:lang w:val="en-US"/>
              </w:rPr>
              <w:t>(Randi Stokke, 2016)</w:t>
            </w:r>
            <w:r w:rsidRPr="00E23E2F">
              <w:rPr>
                <w:bCs/>
                <w:color w:val="414042"/>
                <w:w w:val="105"/>
                <w:sz w:val="18"/>
                <w:szCs w:val="18"/>
                <w:lang w:val="en-US"/>
              </w:rPr>
              <w:fldChar w:fldCharType="end"/>
            </w:r>
          </w:p>
        </w:tc>
      </w:tr>
      <w:tr w:rsidR="007D2915" w:rsidRPr="00E23E2F" w14:paraId="6954F63E" w14:textId="77777777" w:rsidTr="000824E5">
        <w:trPr>
          <w:trHeight w:val="196"/>
          <w:tblCellSpacing w:w="0" w:type="dxa"/>
        </w:trPr>
        <w:tc>
          <w:tcPr>
            <w:tcW w:w="0" w:type="auto"/>
            <w:tcBorders>
              <w:bottom w:val="single" w:sz="18" w:space="0" w:color="auto"/>
            </w:tcBorders>
            <w:tcMar>
              <w:top w:w="75" w:type="dxa"/>
              <w:left w:w="225" w:type="dxa"/>
              <w:bottom w:w="75" w:type="dxa"/>
              <w:right w:w="0" w:type="dxa"/>
            </w:tcMar>
            <w:hideMark/>
          </w:tcPr>
          <w:p w14:paraId="7ADF6218"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lastRenderedPageBreak/>
              <w:t>Personas</w:t>
            </w:r>
          </w:p>
        </w:tc>
        <w:tc>
          <w:tcPr>
            <w:tcW w:w="0" w:type="auto"/>
            <w:tcBorders>
              <w:bottom w:val="single" w:sz="18" w:space="0" w:color="auto"/>
            </w:tcBorders>
            <w:tcMar>
              <w:top w:w="75" w:type="dxa"/>
              <w:left w:w="225" w:type="dxa"/>
              <w:bottom w:w="75" w:type="dxa"/>
              <w:right w:w="0" w:type="dxa"/>
            </w:tcMar>
            <w:hideMark/>
          </w:tcPr>
          <w:p w14:paraId="66C327E8" w14:textId="77777777" w:rsidR="007D2915" w:rsidRPr="00E23E2F" w:rsidRDefault="007D2915" w:rsidP="000824E5">
            <w:pPr>
              <w:kinsoku w:val="0"/>
              <w:overflowPunct w:val="0"/>
              <w:autoSpaceDE w:val="0"/>
              <w:autoSpaceDN w:val="0"/>
              <w:adjustRightInd w:val="0"/>
              <w:spacing w:line="360" w:lineRule="auto"/>
              <w:rPr>
                <w:color w:val="414042"/>
                <w:w w:val="105"/>
                <w:sz w:val="18"/>
                <w:szCs w:val="18"/>
              </w:rPr>
            </w:pPr>
            <w:r w:rsidRPr="00E23E2F">
              <w:rPr>
                <w:color w:val="414042"/>
                <w:w w:val="105"/>
                <w:sz w:val="18"/>
                <w:szCs w:val="18"/>
              </w:rPr>
              <w:t>1 (2)</w:t>
            </w:r>
          </w:p>
        </w:tc>
        <w:tc>
          <w:tcPr>
            <w:tcW w:w="0" w:type="auto"/>
            <w:tcBorders>
              <w:bottom w:val="single" w:sz="18" w:space="0" w:color="auto"/>
            </w:tcBorders>
            <w:tcMar>
              <w:top w:w="75" w:type="dxa"/>
              <w:left w:w="225" w:type="dxa"/>
              <w:bottom w:w="75" w:type="dxa"/>
              <w:right w:w="0" w:type="dxa"/>
            </w:tcMar>
            <w:hideMark/>
          </w:tcPr>
          <w:p w14:paraId="67DECC6A" w14:textId="77777777" w:rsidR="007D2915" w:rsidRPr="00E23E2F" w:rsidRDefault="007D2915" w:rsidP="000824E5">
            <w:pPr>
              <w:kinsoku w:val="0"/>
              <w:overflowPunct w:val="0"/>
              <w:autoSpaceDE w:val="0"/>
              <w:autoSpaceDN w:val="0"/>
              <w:adjustRightInd w:val="0"/>
              <w:spacing w:line="360" w:lineRule="auto"/>
              <w:rPr>
                <w:bCs/>
                <w:color w:val="414042"/>
                <w:w w:val="105"/>
                <w:sz w:val="18"/>
                <w:szCs w:val="18"/>
                <w:lang w:val="en-US"/>
              </w:rPr>
            </w:pPr>
            <w:r w:rsidRPr="00E23E2F">
              <w:rPr>
                <w:bCs/>
                <w:color w:val="414042"/>
                <w:w w:val="105"/>
                <w:sz w:val="18"/>
                <w:szCs w:val="18"/>
                <w:lang w:val="en-US"/>
              </w:rPr>
              <w:fldChar w:fldCharType="begin"/>
            </w:r>
            <w:r>
              <w:rPr>
                <w:bCs/>
                <w:color w:val="414042"/>
                <w:w w:val="105"/>
                <w:sz w:val="18"/>
                <w:szCs w:val="18"/>
                <w:lang w:val="en-US"/>
              </w:rPr>
              <w:instrText xml:space="preserve"> ADDIN EN.CITE &lt;EndNote&gt;&lt;Cite&gt;&lt;Author&gt;Fouquet&lt;/Author&gt;&lt;Year&gt;2020&lt;/Year&gt;&lt;RecNum&gt;287&lt;/RecNum&gt;&lt;DisplayText&gt;(Fouquet &amp;amp; Miranda, 2020)&lt;/DisplayText&gt;&lt;record&gt;&lt;rec-number&gt;287&lt;/rec-number&gt;&lt;foreign-keys&gt;&lt;key app="EN" db-id="afftpz95y5xzroerzvivv5wp0etpw9x9z9v2" timestamp="1717150837"&gt;287&lt;/key&gt;&lt;/foreign-keys&gt;&lt;ref-type name="Journal Article"&gt;17&lt;/ref-type&gt;&lt;contributors&gt;&lt;authors&gt;&lt;author&gt;Fouquet, Sarah D&lt;/author&gt;&lt;author&gt;Miranda, Andrew T&lt;/author&gt;&lt;/authors&gt;&lt;/contributors&gt;&lt;titles&gt;&lt;title&gt;Asking the Right Questions—Human Factors Considerations for Telemedicine Design&lt;/title&gt;&lt;secondary-title&gt;Current allergy and asthma reports&lt;/secondary-title&gt;&lt;/titles&gt;&lt;periodical&gt;&lt;full-title&gt;Current allergy and asthma reports&lt;/full-title&gt;&lt;/periodical&gt;&lt;pages&gt;1-7&lt;/pages&gt;&lt;volume&gt;20&lt;/volume&gt;&lt;number&gt;11&lt;/number&gt;&lt;dates&gt;&lt;year&gt;2020&lt;/year&gt;&lt;/dates&gt;&lt;isbn&gt;1534-6315&lt;/isbn&gt;&lt;urls&gt;&lt;/urls&gt;&lt;/record&gt;&lt;/Cite&gt;&lt;/EndNote&gt;</w:instrText>
            </w:r>
            <w:r w:rsidRPr="00E23E2F">
              <w:rPr>
                <w:bCs/>
                <w:color w:val="414042"/>
                <w:w w:val="105"/>
                <w:sz w:val="18"/>
                <w:szCs w:val="18"/>
                <w:lang w:val="en-US"/>
              </w:rPr>
              <w:fldChar w:fldCharType="separate"/>
            </w:r>
            <w:r>
              <w:rPr>
                <w:bCs/>
                <w:noProof/>
                <w:color w:val="414042"/>
                <w:w w:val="105"/>
                <w:sz w:val="18"/>
                <w:szCs w:val="18"/>
                <w:lang w:val="en-US"/>
              </w:rPr>
              <w:t>(Fouquet &amp; Miranda, 2020)</w:t>
            </w:r>
            <w:r w:rsidRPr="00E23E2F">
              <w:rPr>
                <w:bCs/>
                <w:color w:val="414042"/>
                <w:w w:val="105"/>
                <w:sz w:val="18"/>
                <w:szCs w:val="18"/>
                <w:lang w:val="en-US"/>
              </w:rPr>
              <w:fldChar w:fldCharType="end"/>
            </w:r>
          </w:p>
        </w:tc>
      </w:tr>
    </w:tbl>
    <w:p w14:paraId="7B778C66" w14:textId="77777777" w:rsidR="007D2915" w:rsidRPr="004C15E9"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p>
    <w:p w14:paraId="34522A21" w14:textId="4F74BB81" w:rsidR="007D2915" w:rsidRPr="00BF75F5" w:rsidRDefault="007D2915" w:rsidP="007D2915">
      <w:pPr>
        <w:kinsoku w:val="0"/>
        <w:overflowPunct w:val="0"/>
        <w:autoSpaceDE w:val="0"/>
        <w:autoSpaceDN w:val="0"/>
        <w:adjustRightInd w:val="0"/>
        <w:spacing w:before="24" w:line="360" w:lineRule="auto"/>
        <w:ind w:right="103"/>
        <w:rPr>
          <w:b/>
          <w:bCs/>
          <w:color w:val="191140"/>
          <w:w w:val="105"/>
          <w:sz w:val="17"/>
          <w:szCs w:val="17"/>
          <w:lang w:val="en-GB"/>
        </w:rPr>
      </w:pPr>
      <w:r w:rsidRPr="004C15E9">
        <w:rPr>
          <w:b/>
          <w:bCs/>
          <w:color w:val="191140"/>
          <w:w w:val="105"/>
          <w:sz w:val="17"/>
          <w:szCs w:val="17"/>
          <w:lang w:val="en-GB"/>
        </w:rPr>
        <w:t>Table 9. Data analysis approaches of evaluating the digital patient experience.</w:t>
      </w:r>
    </w:p>
    <w:tbl>
      <w:tblPr>
        <w:tblW w:w="0" w:type="auto"/>
        <w:tblCellSpacing w:w="0" w:type="dxa"/>
        <w:tblCellMar>
          <w:top w:w="100" w:type="dxa"/>
          <w:left w:w="100" w:type="dxa"/>
          <w:bottom w:w="100" w:type="dxa"/>
          <w:right w:w="100" w:type="dxa"/>
        </w:tblCellMar>
        <w:tblLook w:val="04A0" w:firstRow="1" w:lastRow="0" w:firstColumn="1" w:lastColumn="0" w:noHBand="0" w:noVBand="1"/>
      </w:tblPr>
      <w:tblGrid>
        <w:gridCol w:w="1641"/>
        <w:gridCol w:w="1083"/>
        <w:gridCol w:w="11236"/>
      </w:tblGrid>
      <w:tr w:rsidR="007D2915" w:rsidRPr="00BF75F5" w14:paraId="0C78F692" w14:textId="77777777" w:rsidTr="000824E5">
        <w:trPr>
          <w:trHeight w:val="20"/>
          <w:tblHeader/>
          <w:tblCellSpacing w:w="0" w:type="dxa"/>
        </w:trPr>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4F26FE3E" w14:textId="77777777" w:rsidR="007D2915" w:rsidRPr="00BF75F5" w:rsidRDefault="007D2915" w:rsidP="000824E5">
            <w:pPr>
              <w:kinsoku w:val="0"/>
              <w:overflowPunct w:val="0"/>
              <w:autoSpaceDE w:val="0"/>
              <w:autoSpaceDN w:val="0"/>
              <w:adjustRightInd w:val="0"/>
              <w:spacing w:line="360" w:lineRule="auto"/>
              <w:rPr>
                <w:b/>
                <w:bCs/>
                <w:color w:val="414042"/>
                <w:w w:val="105"/>
                <w:sz w:val="18"/>
                <w:szCs w:val="18"/>
              </w:rPr>
            </w:pPr>
            <w:r w:rsidRPr="00BF75F5">
              <w:rPr>
                <w:b/>
                <w:bCs/>
                <w:color w:val="414042"/>
                <w:w w:val="105"/>
                <w:sz w:val="18"/>
                <w:szCs w:val="18"/>
              </w:rPr>
              <w:t>Data analysis approaches</w:t>
            </w:r>
          </w:p>
        </w:tc>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25F46A97" w14:textId="77777777" w:rsidR="007D2915" w:rsidRPr="00BF75F5" w:rsidRDefault="007D2915" w:rsidP="000824E5">
            <w:pPr>
              <w:kinsoku w:val="0"/>
              <w:overflowPunct w:val="0"/>
              <w:autoSpaceDE w:val="0"/>
              <w:autoSpaceDN w:val="0"/>
              <w:adjustRightInd w:val="0"/>
              <w:spacing w:line="360" w:lineRule="auto"/>
              <w:rPr>
                <w:b/>
                <w:bCs/>
                <w:color w:val="414042"/>
                <w:w w:val="105"/>
                <w:sz w:val="18"/>
                <w:szCs w:val="18"/>
              </w:rPr>
            </w:pPr>
            <w:r w:rsidRPr="00BF75F5">
              <w:rPr>
                <w:b/>
                <w:bCs/>
                <w:color w:val="414042"/>
                <w:w w:val="105"/>
                <w:sz w:val="18"/>
                <w:szCs w:val="18"/>
              </w:rPr>
              <w:t>Studies, n (%)</w:t>
            </w:r>
          </w:p>
        </w:tc>
        <w:tc>
          <w:tcPr>
            <w:tcW w:w="0" w:type="auto"/>
            <w:tcBorders>
              <w:top w:val="single" w:sz="18" w:space="0" w:color="auto"/>
              <w:bottom w:val="single" w:sz="4" w:space="0" w:color="auto"/>
            </w:tcBorders>
            <w:shd w:val="clear" w:color="auto" w:fill="F3F1ED"/>
            <w:tcMar>
              <w:top w:w="75" w:type="dxa"/>
              <w:left w:w="225" w:type="dxa"/>
              <w:bottom w:w="75" w:type="dxa"/>
              <w:right w:w="0" w:type="dxa"/>
            </w:tcMar>
            <w:hideMark/>
          </w:tcPr>
          <w:p w14:paraId="2CA9E312" w14:textId="77777777" w:rsidR="007D2915" w:rsidRPr="00BF75F5" w:rsidRDefault="007D2915" w:rsidP="000824E5">
            <w:pPr>
              <w:kinsoku w:val="0"/>
              <w:overflowPunct w:val="0"/>
              <w:autoSpaceDE w:val="0"/>
              <w:autoSpaceDN w:val="0"/>
              <w:adjustRightInd w:val="0"/>
              <w:spacing w:line="360" w:lineRule="auto"/>
              <w:rPr>
                <w:b/>
                <w:bCs/>
                <w:color w:val="414042"/>
                <w:w w:val="105"/>
                <w:sz w:val="18"/>
                <w:szCs w:val="18"/>
              </w:rPr>
            </w:pPr>
            <w:r w:rsidRPr="00BF75F5">
              <w:rPr>
                <w:b/>
                <w:bCs/>
                <w:color w:val="414042"/>
                <w:w w:val="105"/>
                <w:sz w:val="18"/>
                <w:szCs w:val="18"/>
              </w:rPr>
              <w:t>References</w:t>
            </w:r>
          </w:p>
        </w:tc>
      </w:tr>
      <w:tr w:rsidR="007D2915" w:rsidRPr="00BF75F5" w14:paraId="46AC3BCA" w14:textId="77777777" w:rsidTr="000824E5">
        <w:trPr>
          <w:trHeight w:val="20"/>
          <w:tblCellSpacing w:w="0" w:type="dxa"/>
        </w:trPr>
        <w:tc>
          <w:tcPr>
            <w:tcW w:w="0" w:type="auto"/>
            <w:tcMar>
              <w:top w:w="75" w:type="dxa"/>
              <w:left w:w="225" w:type="dxa"/>
              <w:bottom w:w="75" w:type="dxa"/>
              <w:right w:w="0" w:type="dxa"/>
            </w:tcMar>
            <w:hideMark/>
          </w:tcPr>
          <w:p w14:paraId="1797E807"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Statistical analysis</w:t>
            </w:r>
          </w:p>
        </w:tc>
        <w:tc>
          <w:tcPr>
            <w:tcW w:w="0" w:type="auto"/>
            <w:tcMar>
              <w:top w:w="75" w:type="dxa"/>
              <w:left w:w="225" w:type="dxa"/>
              <w:bottom w:w="75" w:type="dxa"/>
              <w:right w:w="0" w:type="dxa"/>
            </w:tcMar>
            <w:hideMark/>
          </w:tcPr>
          <w:p w14:paraId="39AD15BB"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15 (33)</w:t>
            </w:r>
          </w:p>
        </w:tc>
        <w:tc>
          <w:tcPr>
            <w:tcW w:w="0" w:type="auto"/>
            <w:tcMar>
              <w:top w:w="75" w:type="dxa"/>
              <w:left w:w="225" w:type="dxa"/>
              <w:bottom w:w="75" w:type="dxa"/>
              <w:right w:w="0" w:type="dxa"/>
            </w:tcMar>
            <w:hideMark/>
          </w:tcPr>
          <w:p w14:paraId="402781D2"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PEVuZE5vdGU+PENpdGU+PEF1dGhvcj5LdWlqcGVyczwvQXV0aG9yPjxZZWFyPjIwMTM8L1llYXI+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cj5CcmlnZGVuPC9BdXRob3I+PFllYXI+MjAyMDwvWWVhcj48UmVjTnVtPjMwPC9SZWNOdW0+PHJl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PEVuZE5vdGU+PENpdGU+PEF1dGhvcj5LdWlqcGVyczwvQXV0aG9yPjxZZWFyPjIwMTM8L1llYXI+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(Barello et al., 2016; Amberly Brigden et al., 2020; Harman Chaudhry et al., 2021; Wonchan Choi et al., 2020; Eze et al., 2020; Joseph Firth &amp; John Torous, 2015; Lauren Jones &amp; Carol Grech, 2016; Kuijpers et al., 2013; Emily G Lattie et al., 2019; Christopher Lemon et al., 2020; Clare Liddy et al., 2016; Deborah Morrison et al., 2014; Simen A Steindal et al., 2020; Swanepoel &amp; Hall III, 2010; Linda MP Wesselman et al., 2019)</w:t>
            </w:r>
            <w:r w:rsidRPr="00BF75F5">
              <w:rPr>
                <w:color w:val="414042"/>
                <w:w w:val="105"/>
                <w:sz w:val="18"/>
                <w:szCs w:val="18"/>
              </w:rPr>
              <w:fldChar w:fldCharType="end"/>
            </w:r>
          </w:p>
        </w:tc>
      </w:tr>
      <w:tr w:rsidR="007D2915" w:rsidRPr="00BF75F5" w14:paraId="06AB3D01" w14:textId="77777777" w:rsidTr="000824E5">
        <w:trPr>
          <w:trHeight w:val="20"/>
          <w:tblCellSpacing w:w="0" w:type="dxa"/>
        </w:trPr>
        <w:tc>
          <w:tcPr>
            <w:tcW w:w="0" w:type="auto"/>
            <w:tcMar>
              <w:top w:w="75" w:type="dxa"/>
              <w:left w:w="225" w:type="dxa"/>
              <w:bottom w:w="75" w:type="dxa"/>
              <w:right w:w="0" w:type="dxa"/>
            </w:tcMar>
            <w:hideMark/>
          </w:tcPr>
          <w:p w14:paraId="587EA0CE"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Thematic analysis</w:t>
            </w:r>
          </w:p>
        </w:tc>
        <w:tc>
          <w:tcPr>
            <w:tcW w:w="0" w:type="auto"/>
            <w:tcMar>
              <w:top w:w="75" w:type="dxa"/>
              <w:left w:w="225" w:type="dxa"/>
              <w:bottom w:w="75" w:type="dxa"/>
              <w:right w:w="0" w:type="dxa"/>
            </w:tcMar>
            <w:hideMark/>
          </w:tcPr>
          <w:p w14:paraId="0CEBD24F"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11 (24)</w:t>
            </w:r>
          </w:p>
        </w:tc>
        <w:tc>
          <w:tcPr>
            <w:tcW w:w="0" w:type="auto"/>
            <w:tcMar>
              <w:top w:w="75" w:type="dxa"/>
              <w:left w:w="225" w:type="dxa"/>
              <w:bottom w:w="75" w:type="dxa"/>
              <w:right w:w="0" w:type="dxa"/>
            </w:tcMar>
            <w:hideMark/>
          </w:tcPr>
          <w:p w14:paraId="4DEFE183"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PEVuZE5vdGU+PENpdGU+PEF1dGhvcj5CcnVudG9uPC9BdXRob3I+PFllYXI+MjAxNTwvWWVhcj48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PEVuZE5vdGU+PENpdGU+PEF1dGhvcj5CcnVudG9uPC9BdXRob3I+PFllYXI+MjAxNTwvWWVhcj48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(Ames et al., 2019; Tina Lien Barken et al., 2019; Brunton et al., 2015; Anna Cox et al., 2017; Greenhalgh &amp; Shaw, 2017; Sakib Jalil et al., 2015; Lauren Jones &amp; Carol Grech, 2016; Christopher Lemon et al., 2020; Helen Slater et al., 2017; Randi Stokke, 2016; Rachael C Walker et al., 2019)</w:t>
            </w:r>
            <w:r w:rsidRPr="00BF75F5">
              <w:rPr>
                <w:color w:val="414042"/>
                <w:w w:val="105"/>
                <w:sz w:val="18"/>
                <w:szCs w:val="18"/>
              </w:rPr>
              <w:fldChar w:fldCharType="end"/>
            </w:r>
          </w:p>
        </w:tc>
      </w:tr>
      <w:tr w:rsidR="007D2915" w:rsidRPr="00BF75F5" w14:paraId="1EEAB3C2" w14:textId="77777777" w:rsidTr="000824E5">
        <w:trPr>
          <w:trHeight w:val="20"/>
          <w:tblCellSpacing w:w="0" w:type="dxa"/>
        </w:trPr>
        <w:tc>
          <w:tcPr>
            <w:tcW w:w="0" w:type="auto"/>
            <w:tcMar>
              <w:top w:w="75" w:type="dxa"/>
              <w:left w:w="225" w:type="dxa"/>
              <w:bottom w:w="75" w:type="dxa"/>
              <w:right w:w="0" w:type="dxa"/>
            </w:tcMar>
            <w:hideMark/>
          </w:tcPr>
          <w:p w14:paraId="724FFDBE"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Content analysis</w:t>
            </w:r>
          </w:p>
        </w:tc>
        <w:tc>
          <w:tcPr>
            <w:tcW w:w="0" w:type="auto"/>
            <w:tcMar>
              <w:top w:w="75" w:type="dxa"/>
              <w:left w:w="225" w:type="dxa"/>
              <w:bottom w:w="75" w:type="dxa"/>
              <w:right w:w="0" w:type="dxa"/>
            </w:tcMar>
            <w:hideMark/>
          </w:tcPr>
          <w:p w14:paraId="01C64C93"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9 (20)</w:t>
            </w:r>
          </w:p>
        </w:tc>
        <w:tc>
          <w:tcPr>
            <w:tcW w:w="0" w:type="auto"/>
            <w:tcMar>
              <w:top w:w="75" w:type="dxa"/>
              <w:left w:w="225" w:type="dxa"/>
              <w:bottom w:w="75" w:type="dxa"/>
              <w:right w:w="0" w:type="dxa"/>
            </w:tcMar>
            <w:hideMark/>
          </w:tcPr>
          <w:p w14:paraId="2F746245"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PEVuZE5vdGU+PENpdGU+PEF1dGhvcj5GZWF0aGVyPC9BdXRob3I+PFllYXI+MjAxNjwvWWVhcj48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PEVuZE5vdGU+PENpdGU+PEF1dGhvcj5GZWF0aGVyPC9BdXRob3I+PFllYXI+MjAxNjwvWWVhcj48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(Ames et al., 2019; Tina Lien Barken et al., 2019; Anna Cox et al., 2017; Jacqueline Susan Feather et al., 2016; Lauren Jones &amp; Carol Grech, 2016; Siew Lim et al., 2019; O’Keefe et al., 2021; Helen Slater et al., 2017; Rachael C Walker et al., 2019)</w:t>
            </w:r>
            <w:r w:rsidRPr="00BF75F5">
              <w:rPr>
                <w:color w:val="414042"/>
                <w:w w:val="105"/>
                <w:sz w:val="18"/>
                <w:szCs w:val="18"/>
              </w:rPr>
              <w:fldChar w:fldCharType="end"/>
            </w:r>
          </w:p>
        </w:tc>
      </w:tr>
      <w:tr w:rsidR="007D2915" w:rsidRPr="00BF75F5" w14:paraId="5B078755" w14:textId="77777777" w:rsidTr="000824E5">
        <w:trPr>
          <w:trHeight w:val="20"/>
          <w:tblCellSpacing w:w="0" w:type="dxa"/>
        </w:trPr>
        <w:tc>
          <w:tcPr>
            <w:tcW w:w="0" w:type="auto"/>
            <w:tcMar>
              <w:top w:w="75" w:type="dxa"/>
              <w:left w:w="225" w:type="dxa"/>
              <w:bottom w:w="75" w:type="dxa"/>
              <w:right w:w="0" w:type="dxa"/>
            </w:tcMar>
            <w:hideMark/>
          </w:tcPr>
          <w:p w14:paraId="2CFED6EB"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Grounded theory</w:t>
            </w:r>
          </w:p>
        </w:tc>
        <w:tc>
          <w:tcPr>
            <w:tcW w:w="0" w:type="auto"/>
            <w:tcMar>
              <w:top w:w="75" w:type="dxa"/>
              <w:left w:w="225" w:type="dxa"/>
              <w:bottom w:w="75" w:type="dxa"/>
              <w:right w:w="0" w:type="dxa"/>
            </w:tcMar>
            <w:hideMark/>
          </w:tcPr>
          <w:p w14:paraId="4787CD1D"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7 (16)</w:t>
            </w:r>
          </w:p>
        </w:tc>
        <w:tc>
          <w:tcPr>
            <w:tcW w:w="0" w:type="auto"/>
            <w:tcMar>
              <w:top w:w="75" w:type="dxa"/>
              <w:left w:w="225" w:type="dxa"/>
              <w:bottom w:w="75" w:type="dxa"/>
              <w:right w:w="0" w:type="dxa"/>
            </w:tcMar>
            <w:hideMark/>
          </w:tcPr>
          <w:p w14:paraId="3FD49FE9"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PEVuZE5vdGU+PENpdGU+PEF1dGhvcj5CcnVudG9uPC9BdXRob3I+PFllYXI+MjAxNTwvWWVhcj48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dGU+PEF1dGhvcj5CYXJrZW48L0F1dGhvcj48WWVhcj4yMDE5PC9ZZWFyPjxSZWNOdW0+MTk8L1Jl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PEVuZE5vdGU+PENpdGU+PEF1dGhvcj5CcnVudG9uPC9BdXRob3I+PFllYXI+MjAxNTwvWWVhcj48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dGU+PEF1dGhvcj5CYXJrZW48L0F1dGhvcj48WWVhcj4yMDE5PC9ZZWFyPjxSZWNOdW0+MTk8L1Jl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(Ames et al., 2019; Tina Lien Barken et al., 2019; Brunton et al., 2015; Jacqueline Susan Feather et al., 2016; Christopher Lemon et al., 2020; Helen Slater et al., 2017; Rachael C Walker et al., 2019)</w:t>
            </w:r>
            <w:r w:rsidRPr="00BF75F5">
              <w:rPr>
                <w:color w:val="414042"/>
                <w:w w:val="105"/>
                <w:sz w:val="18"/>
                <w:szCs w:val="18"/>
              </w:rPr>
              <w:fldChar w:fldCharType="end"/>
            </w:r>
          </w:p>
        </w:tc>
      </w:tr>
      <w:tr w:rsidR="007D2915" w:rsidRPr="00BF75F5" w14:paraId="393B2033" w14:textId="77777777" w:rsidTr="000824E5">
        <w:trPr>
          <w:trHeight w:val="20"/>
          <w:tblCellSpacing w:w="0" w:type="dxa"/>
        </w:trPr>
        <w:tc>
          <w:tcPr>
            <w:tcW w:w="0" w:type="auto"/>
            <w:tcMar>
              <w:top w:w="75" w:type="dxa"/>
              <w:left w:w="225" w:type="dxa"/>
              <w:bottom w:w="75" w:type="dxa"/>
              <w:right w:w="0" w:type="dxa"/>
            </w:tcMar>
            <w:hideMark/>
          </w:tcPr>
          <w:p w14:paraId="4ADFB1FA"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lastRenderedPageBreak/>
              <w:t>Framework analysis</w:t>
            </w:r>
          </w:p>
        </w:tc>
        <w:tc>
          <w:tcPr>
            <w:tcW w:w="0" w:type="auto"/>
            <w:tcMar>
              <w:top w:w="75" w:type="dxa"/>
              <w:left w:w="225" w:type="dxa"/>
              <w:bottom w:w="75" w:type="dxa"/>
              <w:right w:w="0" w:type="dxa"/>
            </w:tcMar>
            <w:hideMark/>
          </w:tcPr>
          <w:p w14:paraId="02BBA575"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5 (11)</w:t>
            </w:r>
          </w:p>
        </w:tc>
        <w:tc>
          <w:tcPr>
            <w:tcW w:w="0" w:type="auto"/>
            <w:tcMar>
              <w:top w:w="75" w:type="dxa"/>
              <w:left w:w="225" w:type="dxa"/>
              <w:bottom w:w="75" w:type="dxa"/>
              <w:right w:w="0" w:type="dxa"/>
            </w:tcMar>
            <w:hideMark/>
          </w:tcPr>
          <w:p w14:paraId="73C7209D"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PEVuZE5vdGU+PENpdGU+PEF1dGhvcj5CcnVudG9uPC9BdXRob3I+PFllYXI+MjAxNTwvWWVhcj48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dGU+PEF1dGhvcj5CYXJrZW48L0F1dGhvcj48WWVhcj4yMDE5PC9ZZWFyPjxSZWNOdW0+MTk8L1Jl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PEVuZE5vdGU+PENpdGU+PEF1dGhvcj5CcnVudG9uPC9BdXRob3I+PFllYXI+MjAxNTwvWWVhcj48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(Ames et al., 2019; Tina Lien Barken et al., 2019; Brunton et al., 2015; Helen Slater et al., 2017; Rachael C Walker et al., 2019)</w:t>
            </w:r>
            <w:r w:rsidRPr="00BF75F5">
              <w:rPr>
                <w:color w:val="414042"/>
                <w:w w:val="105"/>
                <w:sz w:val="18"/>
                <w:szCs w:val="18"/>
              </w:rPr>
              <w:fldChar w:fldCharType="end"/>
            </w:r>
          </w:p>
        </w:tc>
      </w:tr>
      <w:tr w:rsidR="007D2915" w:rsidRPr="00BF75F5" w14:paraId="69FDFC23" w14:textId="77777777" w:rsidTr="000824E5">
        <w:trPr>
          <w:trHeight w:val="20"/>
          <w:tblCellSpacing w:w="0" w:type="dxa"/>
        </w:trPr>
        <w:tc>
          <w:tcPr>
            <w:tcW w:w="0" w:type="auto"/>
            <w:tcMar>
              <w:top w:w="75" w:type="dxa"/>
              <w:left w:w="225" w:type="dxa"/>
              <w:bottom w:w="75" w:type="dxa"/>
              <w:right w:w="0" w:type="dxa"/>
            </w:tcMar>
            <w:hideMark/>
          </w:tcPr>
          <w:p w14:paraId="2C4F03FE"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Heuristic analysis</w:t>
            </w:r>
          </w:p>
        </w:tc>
        <w:tc>
          <w:tcPr>
            <w:tcW w:w="0" w:type="auto"/>
            <w:tcMar>
              <w:top w:w="75" w:type="dxa"/>
              <w:left w:w="225" w:type="dxa"/>
              <w:bottom w:w="75" w:type="dxa"/>
              <w:right w:w="0" w:type="dxa"/>
            </w:tcMar>
            <w:hideMark/>
          </w:tcPr>
          <w:p w14:paraId="6E58FB57"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4 (9)</w:t>
            </w:r>
          </w:p>
        </w:tc>
        <w:tc>
          <w:tcPr>
            <w:tcW w:w="0" w:type="auto"/>
            <w:tcMar>
              <w:top w:w="75" w:type="dxa"/>
              <w:left w:w="225" w:type="dxa"/>
              <w:bottom w:w="75" w:type="dxa"/>
              <w:right w:w="0" w:type="dxa"/>
            </w:tcMar>
            <w:hideMark/>
          </w:tcPr>
          <w:p w14:paraId="66AF312A"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PEVuZE5vdGU+PENpdGU+PEF1dGhvcj5BbWVzPC9BdXRob3I+PFllYXI+MjAxOTwvWWVhcj48UmVj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PEVuZE5vdGU+PENpdGU+PEF1dGhvcj5BbWVzPC9BdXRob3I+PFllYXI+MjAxOTwvWWVhcj48UmVj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(Ames et al., 2019; Fouquet &amp; Miranda, 2020; Christopher Lemon et al., 2020; Guillermo Molina-Recio et al., 2020)</w:t>
            </w:r>
            <w:r w:rsidRPr="00BF75F5">
              <w:rPr>
                <w:color w:val="414042"/>
                <w:w w:val="105"/>
                <w:sz w:val="18"/>
                <w:szCs w:val="18"/>
              </w:rPr>
              <w:fldChar w:fldCharType="end"/>
            </w:r>
          </w:p>
        </w:tc>
      </w:tr>
      <w:tr w:rsidR="007D2915" w:rsidRPr="00BF75F5" w14:paraId="74DFBF8D" w14:textId="77777777" w:rsidTr="000824E5">
        <w:trPr>
          <w:trHeight w:val="20"/>
          <w:tblCellSpacing w:w="0" w:type="dxa"/>
        </w:trPr>
        <w:tc>
          <w:tcPr>
            <w:tcW w:w="0" w:type="auto"/>
            <w:tcMar>
              <w:top w:w="75" w:type="dxa"/>
              <w:left w:w="225" w:type="dxa"/>
              <w:bottom w:w="75" w:type="dxa"/>
              <w:right w:w="0" w:type="dxa"/>
            </w:tcMar>
            <w:hideMark/>
          </w:tcPr>
          <w:p w14:paraId="4FBEA96C"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Cost analysis</w:t>
            </w:r>
          </w:p>
        </w:tc>
        <w:tc>
          <w:tcPr>
            <w:tcW w:w="0" w:type="auto"/>
            <w:tcMar>
              <w:top w:w="75" w:type="dxa"/>
              <w:left w:w="225" w:type="dxa"/>
              <w:bottom w:w="75" w:type="dxa"/>
              <w:right w:w="0" w:type="dxa"/>
            </w:tcMar>
            <w:hideMark/>
          </w:tcPr>
          <w:p w14:paraId="607684DA"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4 (9)</w:t>
            </w:r>
          </w:p>
        </w:tc>
        <w:tc>
          <w:tcPr>
            <w:tcW w:w="0" w:type="auto"/>
            <w:tcMar>
              <w:top w:w="75" w:type="dxa"/>
              <w:left w:w="225" w:type="dxa"/>
              <w:bottom w:w="75" w:type="dxa"/>
              <w:right w:w="0" w:type="dxa"/>
            </w:tcMar>
            <w:hideMark/>
          </w:tcPr>
          <w:p w14:paraId="3DD37942"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PEVuZE5vdGU+PENpdGU+PEF1dGhvcj5MaWRkeTwvQXV0aG9yPjxZZWFyPjIwMTY8L1llYXI+PFJl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PEVuZE5vdGU+PENpdGU+PEF1dGhvcj5MaWRkeTwvQXV0aG9yPjxZZWFyPjIwMTY8L1llYXI+PFJl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(Eze et al., 2020; Greenhalgh &amp; Shaw, 2017; Clare Liddy et al., 2016; O’Keefe et al., 2021)</w:t>
            </w:r>
            <w:r w:rsidRPr="00BF75F5">
              <w:rPr>
                <w:color w:val="414042"/>
                <w:w w:val="105"/>
                <w:sz w:val="18"/>
                <w:szCs w:val="18"/>
              </w:rPr>
              <w:fldChar w:fldCharType="end"/>
            </w:r>
          </w:p>
        </w:tc>
      </w:tr>
      <w:tr w:rsidR="007D2915" w:rsidRPr="00BF75F5" w14:paraId="4D566735" w14:textId="77777777" w:rsidTr="000824E5">
        <w:trPr>
          <w:trHeight w:val="20"/>
          <w:tblCellSpacing w:w="0" w:type="dxa"/>
        </w:trPr>
        <w:tc>
          <w:tcPr>
            <w:tcW w:w="0" w:type="auto"/>
            <w:tcMar>
              <w:top w:w="75" w:type="dxa"/>
              <w:left w:w="225" w:type="dxa"/>
              <w:bottom w:w="75" w:type="dxa"/>
              <w:right w:w="0" w:type="dxa"/>
            </w:tcMar>
            <w:hideMark/>
          </w:tcPr>
          <w:p w14:paraId="46C4779D"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Task analysis</w:t>
            </w:r>
          </w:p>
        </w:tc>
        <w:tc>
          <w:tcPr>
            <w:tcW w:w="0" w:type="auto"/>
            <w:tcMar>
              <w:top w:w="75" w:type="dxa"/>
              <w:left w:w="225" w:type="dxa"/>
              <w:bottom w:w="75" w:type="dxa"/>
              <w:right w:w="0" w:type="dxa"/>
            </w:tcMar>
            <w:hideMark/>
          </w:tcPr>
          <w:p w14:paraId="7A2D9162"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3 (7)</w:t>
            </w:r>
          </w:p>
        </w:tc>
        <w:tc>
          <w:tcPr>
            <w:tcW w:w="0" w:type="auto"/>
            <w:tcMar>
              <w:top w:w="75" w:type="dxa"/>
              <w:left w:w="225" w:type="dxa"/>
              <w:bottom w:w="75" w:type="dxa"/>
              <w:right w:w="0" w:type="dxa"/>
            </w:tcMar>
            <w:hideMark/>
          </w:tcPr>
          <w:p w14:paraId="412F4427"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fldData xml:space="preserve">PEVuZE5vdGU+PENpdGU+PEF1dGhvcj5Tw7hnYWFyZCBOZWlsc2VuPC9BdXRob3I+PFllYXI+MjAx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</w:fldData>
              </w:fldChar>
            </w:r>
            <w:r>
              <w:rPr>
                <w:color w:val="414042"/>
                <w:w w:val="105"/>
                <w:sz w:val="18"/>
                <w:szCs w:val="18"/>
              </w:rPr>
              <w:instrText xml:space="preserve"> ADDIN EN.CITE </w:instrText>
            </w:r>
            <w:r>
              <w:rPr>
                <w:color w:val="414042"/>
                <w:w w:val="105"/>
                <w:sz w:val="18"/>
                <w:szCs w:val="18"/>
              </w:rPr>
              <w:fldChar w:fldCharType="begin">
                <w:fldData xml:space="preserve">PEVuZE5vdGU+PENpdGU+PEF1dGhvcj5Tw7hnYWFyZCBOZWlsc2VuPC9BdXRob3I+PFllYXI+MjAx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</w:fldData>
              </w:fldChar>
            </w:r>
            <w:r>
              <w:rPr>
                <w:color w:val="414042"/>
                <w:w w:val="105"/>
                <w:sz w:val="18"/>
                <w:szCs w:val="18"/>
              </w:rPr>
              <w:instrText xml:space="preserve"> ADDIN EN.CITE.DATA </w:instrText>
            </w:r>
            <w:r>
              <w:rPr>
                <w:color w:val="414042"/>
                <w:w w:val="105"/>
                <w:sz w:val="18"/>
                <w:szCs w:val="18"/>
              </w:rPr>
            </w:r>
            <w:r>
              <w:rPr>
                <w:color w:val="414042"/>
                <w:w w:val="105"/>
                <w:sz w:val="18"/>
                <w:szCs w:val="18"/>
              </w:rPr>
              <w:fldChar w:fldCharType="end"/>
            </w:r>
            <w:r w:rsidRPr="00BF75F5">
              <w:rPr>
                <w:color w:val="414042"/>
                <w:w w:val="105"/>
                <w:sz w:val="18"/>
                <w:szCs w:val="18"/>
              </w:rPr>
            </w:r>
            <w:r w:rsidRPr="00BF75F5">
              <w:rPr>
                <w:color w:val="414042"/>
                <w:w w:val="105"/>
                <w:sz w:val="18"/>
                <w:szCs w:val="18"/>
              </w:rPr>
              <w:fldChar w:fldCharType="separate"/>
            </w:r>
            <w:r>
              <w:rPr>
                <w:noProof/>
                <w:color w:val="414042"/>
                <w:w w:val="105"/>
                <w:sz w:val="18"/>
                <w:szCs w:val="18"/>
              </w:rPr>
              <w:t>(Fouquet &amp; Miranda, 2020; Christopher Lemon et al., 2020; Søgaard Neilsen &amp; Wilson, 2019)</w:t>
            </w:r>
            <w:r w:rsidRPr="00BF75F5">
              <w:rPr>
                <w:color w:val="414042"/>
                <w:w w:val="105"/>
                <w:sz w:val="18"/>
                <w:szCs w:val="18"/>
              </w:rPr>
              <w:fldChar w:fldCharType="end"/>
            </w:r>
          </w:p>
        </w:tc>
      </w:tr>
      <w:tr w:rsidR="007D2915" w:rsidRPr="00BF75F5" w14:paraId="6235DA3C" w14:textId="77777777" w:rsidTr="000824E5">
        <w:trPr>
          <w:trHeight w:val="20"/>
          <w:tblCellSpacing w:w="0" w:type="dxa"/>
        </w:trPr>
        <w:tc>
          <w:tcPr>
            <w:tcW w:w="0" w:type="auto"/>
            <w:tcMar>
              <w:top w:w="75" w:type="dxa"/>
              <w:left w:w="225" w:type="dxa"/>
              <w:bottom w:w="75" w:type="dxa"/>
              <w:right w:w="0" w:type="dxa"/>
            </w:tcMar>
            <w:hideMark/>
          </w:tcPr>
          <w:p w14:paraId="06C22A55"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Text analysis</w:t>
            </w:r>
          </w:p>
        </w:tc>
        <w:tc>
          <w:tcPr>
            <w:tcW w:w="0" w:type="auto"/>
            <w:tcMar>
              <w:top w:w="75" w:type="dxa"/>
              <w:left w:w="225" w:type="dxa"/>
              <w:bottom w:w="75" w:type="dxa"/>
              <w:right w:w="0" w:type="dxa"/>
            </w:tcMar>
            <w:hideMark/>
          </w:tcPr>
          <w:p w14:paraId="61DEBCB1"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2 (4)</w:t>
            </w:r>
          </w:p>
        </w:tc>
        <w:tc>
          <w:tcPr>
            <w:tcW w:w="0" w:type="auto"/>
            <w:tcMar>
              <w:top w:w="75" w:type="dxa"/>
              <w:left w:w="225" w:type="dxa"/>
              <w:bottom w:w="75" w:type="dxa"/>
              <w:right w:w="0" w:type="dxa"/>
            </w:tcMar>
            <w:hideMark/>
          </w:tcPr>
          <w:p w14:paraId="38F9CCE2"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r>
            <w:r>
              <w:rPr>
                <w:color w:val="414042"/>
                <w:w w:val="105"/>
                <w:sz w:val="18"/>
                <w:szCs w:val="18"/>
              </w:rPr>
              <w:instrText xml:space="preserve"> ADDIN EN.CITE &lt;EndNote&gt;&lt;Cite&gt;&lt;Author&gt;Barken&lt;/Author&gt;&lt;Year&gt;2019&lt;/Year&gt;&lt;RecNum&gt;19&lt;/RecNum&gt;&lt;DisplayText&gt;(Tina Lien Barken et al., 2019; Ingemann et al., 2020)&lt;/DisplayText&gt;&lt;record&gt;&lt;rec-number&gt;19&lt;/rec-number&gt;&lt;foreign-keys&gt;&lt;key app="EN" db-id="es9stexe2aprp1es0zpvrww7pwdz00029zrs" timestamp="1626688046"&gt;19&lt;/key&gt;&lt;/foreign-keys&gt;&lt;ref-type name="Journal Article"&gt;17&lt;/ref-type&gt;&lt;contributors&gt;&lt;authors&gt;&lt;author&gt;Barken, Tina Lien&lt;/author&gt;&lt;author&gt;Söderhamn, Ulrika&lt;/author&gt;&lt;author&gt;Thygesen, Elin&lt;/author&gt;&lt;/authors&gt;&lt;/contributors&gt;&lt;titles&gt;&lt;title&gt;A sense of belonging: A meta</w:instrText>
            </w:r>
            <w:r>
              <w:rPr>
                <w:rFonts w:ascii="Cambria Math" w:hAnsi="Cambria Math" w:cs="Cambria Math"/>
                <w:color w:val="414042"/>
                <w:w w:val="105"/>
                <w:sz w:val="18"/>
                <w:szCs w:val="18"/>
              </w:rPr>
              <w:instrText>‐</w:instrText>
            </w:r>
            <w:r>
              <w:rPr>
                <w:color w:val="414042"/>
                <w:w w:val="105"/>
                <w:sz w:val="18"/>
                <w:szCs w:val="18"/>
              </w:rPr>
              <w:instrText>ethnography of the experience of patients with chronic obstructive pulmonary disease receiving care through telemedicine&lt;/title&gt;&lt;secondary-title&gt;Journal of advanced nursing&lt;/secondary-title&gt;&lt;/titles&gt;&lt;periodical&gt;&lt;full-title&gt;Journal of advanced nursing&lt;/full-title&gt;&lt;/periodical&gt;&lt;pages&gt;3219-3230&lt;/pages&gt;&lt;volume&gt;75&lt;/volume&gt;&lt;number&gt;12&lt;/number&gt;&lt;dates&gt;&lt;year&gt;2019&lt;/year&gt;&lt;/dates&gt;&lt;isbn&gt;0309-2402&lt;/isbn&gt;&lt;urls&gt;&lt;/urls&gt;&lt;/record&gt;&lt;/Cite&gt;&lt;Cite&gt;&lt;Author&gt;Ingemann&lt;/Author&gt;&lt;Year&gt;2020&lt;/Year&gt;&lt;RecNum&gt;39&lt;/RecNum&gt;&lt;record&gt;&lt;rec-number&gt;39&lt;/rec-number&gt;&lt;foreign-keys&gt;&lt;key app="EN" db-id="es9stexe2aprp1es0zpvrww7pwdz00029zrs" timestamp="1626688845"&gt;39&lt;/key&gt;&lt;/foreign-keys&gt;&lt;ref-type name="Journal Article"&gt;17&lt;/ref-type&gt;&lt;contributors&gt;&lt;authors&gt;&lt;author&gt;Ingemann, Christine&lt;/author&gt;&lt;author&gt;Hansen, Nathaniel Fox&lt;/author&gt;&lt;author&gt;Hansen, Nanna Lund&lt;/author&gt;&lt;author&gt;Jensen, Kennedy&lt;/author&gt;&lt;author&gt;Larsen, Christina Viskum Lytken&lt;/author&gt;&lt;author&gt;Chatwood, Susan&lt;/author&gt;&lt;/authors&gt;&lt;/contributors&gt;&lt;titles&gt;&lt;title&gt;Patient experience studies in the circumpolar region: a scoping review&lt;/title&gt;&lt;secondary-title&gt;BMJ open&lt;/secondary-title&gt;&lt;/titles&gt;&lt;periodical&gt;&lt;full-title&gt;BMJ open&lt;/full-title&gt;&lt;/periodical&gt;&lt;pages&gt;e042973&lt;/pages&gt;&lt;volume&gt;10&lt;/volume&gt;&lt;number&gt;10&lt;/number&gt;&lt;dates&gt;&lt;year&gt;2020&lt;/year&gt;&lt;/dates&gt;&lt;isbn&gt;2044-6055&lt;/isbn&gt;&lt;urls&gt;&lt;/urls&gt;&lt;/record&gt;&lt;/Cite&gt;&lt;/EndNote&gt;</w:instrText>
            </w:r>
            <w:r w:rsidRPr="00BF75F5">
              <w:rPr>
                <w:color w:val="414042"/>
                <w:w w:val="105"/>
                <w:sz w:val="18"/>
                <w:szCs w:val="18"/>
              </w:rPr>
              <w:fldChar w:fldCharType="separate"/>
            </w:r>
            <w:r>
              <w:rPr>
                <w:noProof/>
                <w:color w:val="414042"/>
                <w:w w:val="105"/>
                <w:sz w:val="18"/>
                <w:szCs w:val="18"/>
              </w:rPr>
              <w:t>(Tina Lien Barken et al., 2019; Ingemann et al., 2020)</w:t>
            </w:r>
            <w:r w:rsidRPr="00BF75F5">
              <w:rPr>
                <w:color w:val="414042"/>
                <w:w w:val="105"/>
                <w:sz w:val="18"/>
                <w:szCs w:val="18"/>
              </w:rPr>
              <w:fldChar w:fldCharType="end"/>
            </w:r>
          </w:p>
        </w:tc>
      </w:tr>
      <w:tr w:rsidR="007D2915" w:rsidRPr="00BF75F5" w14:paraId="31F2F873" w14:textId="77777777" w:rsidTr="000824E5">
        <w:trPr>
          <w:trHeight w:val="20"/>
          <w:tblCellSpacing w:w="0" w:type="dxa"/>
        </w:trPr>
        <w:tc>
          <w:tcPr>
            <w:tcW w:w="0" w:type="auto"/>
            <w:tcMar>
              <w:top w:w="75" w:type="dxa"/>
              <w:left w:w="225" w:type="dxa"/>
              <w:bottom w:w="75" w:type="dxa"/>
              <w:right w:w="0" w:type="dxa"/>
            </w:tcMar>
            <w:hideMark/>
          </w:tcPr>
          <w:p w14:paraId="47020B5C"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Document analysis</w:t>
            </w:r>
          </w:p>
        </w:tc>
        <w:tc>
          <w:tcPr>
            <w:tcW w:w="0" w:type="auto"/>
            <w:tcMar>
              <w:top w:w="75" w:type="dxa"/>
              <w:left w:w="225" w:type="dxa"/>
              <w:bottom w:w="75" w:type="dxa"/>
              <w:right w:w="0" w:type="dxa"/>
            </w:tcMar>
            <w:hideMark/>
          </w:tcPr>
          <w:p w14:paraId="347AA0EA"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2 (4)</w:t>
            </w:r>
          </w:p>
        </w:tc>
        <w:tc>
          <w:tcPr>
            <w:tcW w:w="0" w:type="auto"/>
            <w:tcMar>
              <w:top w:w="75" w:type="dxa"/>
              <w:left w:w="225" w:type="dxa"/>
              <w:bottom w:w="75" w:type="dxa"/>
              <w:right w:w="0" w:type="dxa"/>
            </w:tcMar>
            <w:hideMark/>
          </w:tcPr>
          <w:p w14:paraId="5F7BF857"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r>
            <w:r>
              <w:rPr>
                <w:color w:val="414042"/>
                <w:w w:val="105"/>
                <w:sz w:val="18"/>
                <w:szCs w:val="18"/>
              </w:rPr>
              <w:instrText xml:space="preserve"> ADDIN EN.CITE &lt;EndNote&gt;&lt;Cite&gt;&lt;Author&gt;Ames&lt;/Author&gt;&lt;Year&gt;2019&lt;/Year&gt;&lt;RecNum&gt;562&lt;/RecNum&gt;&lt;DisplayText&gt;(Ames et al., 2019; Simen A Steindal et al., 2020)&lt;/DisplayText&gt;&lt;record&gt;&lt;rec-number&gt;562&lt;/rec-number&gt;&lt;foreign-keys&gt;&lt;key app="EN" db-id="afftpz95y5xzroerzvivv5wp0etpw9x9z9v2" timestamp="1720597679"&gt;562&lt;/key&gt;&lt;/foreign-keys&gt;&lt;ref-type name="Journal Article"&gt;17&lt;/ref-type&gt;&lt;contributors&gt;&lt;authors&gt;&lt;author&gt;Ames, Heather MR&lt;/author&gt;&lt;author&gt;Glenton, Claire&lt;/author&gt;&lt;author&gt;Lewin, Simon&lt;/author&gt;&lt;author&gt;Tamrat, Tigest&lt;/author&gt;&lt;author&gt;Akama, Eliud&lt;/author&gt;&lt;author&gt;Leon, Natalie&lt;/author&gt;&lt;/authors&gt;&lt;/contributors&gt;&lt;titles&gt;&lt;title&gt;Clients’ perceptions and experiences of targeted digital communication accessible via mobile devices for reproductive, maternal, newborn, child, and adolescent health: a qualitative evidence synthesis&lt;/title&gt;&lt;secondary-title&gt;Cochrane Database of Systematic Reviews&lt;/secondary-title&gt;&lt;/titles&gt;&lt;periodical&gt;&lt;full-title&gt;Cochrane Database of Systematic Reviews&lt;/full-title&gt;&lt;/periodical&gt;&lt;number&gt;10&lt;/number&gt;&lt;dates&gt;&lt;year&gt;2019&lt;/year&gt;&lt;/dates&gt;&lt;isbn&gt;1465-1858&lt;/isbn&gt;&lt;urls&gt;&lt;/urls&gt;&lt;/record&gt;&lt;/Cite&gt;&lt;Cite&gt;&lt;Author&gt;Steindal&lt;/Author&gt;&lt;Year&gt;2020&lt;/Year&gt;&lt;RecNum&gt;41&lt;/RecNum&gt;&lt;record&gt;&lt;rec-number&gt;41&lt;/rec-number&gt;&lt;foreign-keys&gt;&lt;key app="EN" db-id="es9stexe2aprp1es0zpvrww7pwdz00029zrs" timestamp="1626688918"&gt;41&lt;/key&gt;&lt;/foreign-keys&gt;&lt;ref-type name="Journal Article"&gt;17&lt;/ref-type&gt;&lt;contributors&gt;&lt;authors&gt;&lt;author&gt;Steindal, Simen A&lt;/author&gt;&lt;author&gt;Nes, Andréa Aparecida Goncalves&lt;/author&gt;&lt;author&gt;Godskesen, Tove E&lt;/author&gt;&lt;author&gt;Dihle, Alfhild&lt;/author&gt;&lt;author&gt;Lind, Susanne&lt;/author&gt;&lt;author&gt;Winger, Anette&lt;/author&gt;&lt;author&gt;Klarare, Anna&lt;/author&gt;&lt;/authors&gt;&lt;/contributors&gt;&lt;titles&gt;&lt;title&gt;Patients’ experiences of telehealth in palliative home care: scoping review&lt;/title&gt;&lt;secondary-title&gt;Journal of medical Internet research&lt;/secondary-title&gt;&lt;/titles&gt;&lt;periodical&gt;&lt;full-title&gt;Journal of medical Internet research&lt;/full-title&gt;&lt;/periodical&gt;&lt;pages&gt;e16218&lt;/pages&gt;&lt;volume&gt;22&lt;/volume&gt;&lt;number&gt;5&lt;/number&gt;&lt;dates&gt;&lt;year&gt;2020&lt;/year&gt;&lt;/dates&gt;&lt;urls&gt;&lt;/urls&gt;&lt;/record&gt;&lt;/Cite&gt;&lt;/EndNote&gt;</w:instrText>
            </w:r>
            <w:r w:rsidRPr="00BF75F5">
              <w:rPr>
                <w:color w:val="414042"/>
                <w:w w:val="105"/>
                <w:sz w:val="18"/>
                <w:szCs w:val="18"/>
              </w:rPr>
              <w:fldChar w:fldCharType="separate"/>
            </w:r>
            <w:r>
              <w:rPr>
                <w:noProof/>
                <w:color w:val="414042"/>
                <w:w w:val="105"/>
                <w:sz w:val="18"/>
                <w:szCs w:val="18"/>
              </w:rPr>
              <w:t>(Ames et al., 2019; Simen A Steindal et al., 2020)</w:t>
            </w:r>
            <w:r w:rsidRPr="00BF75F5">
              <w:rPr>
                <w:color w:val="414042"/>
                <w:w w:val="105"/>
                <w:sz w:val="18"/>
                <w:szCs w:val="18"/>
              </w:rPr>
              <w:fldChar w:fldCharType="end"/>
            </w:r>
          </w:p>
        </w:tc>
      </w:tr>
      <w:tr w:rsidR="007D2915" w:rsidRPr="00BF75F5" w14:paraId="78FCCE01" w14:textId="77777777" w:rsidTr="000824E5">
        <w:trPr>
          <w:trHeight w:val="20"/>
          <w:tblCellSpacing w:w="0" w:type="dxa"/>
        </w:trPr>
        <w:tc>
          <w:tcPr>
            <w:tcW w:w="0" w:type="auto"/>
            <w:tcMar>
              <w:top w:w="75" w:type="dxa"/>
              <w:left w:w="225" w:type="dxa"/>
              <w:bottom w:w="75" w:type="dxa"/>
              <w:right w:w="0" w:type="dxa"/>
            </w:tcMar>
            <w:hideMark/>
          </w:tcPr>
          <w:p w14:paraId="51321B42"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Failure analysis</w:t>
            </w:r>
          </w:p>
        </w:tc>
        <w:tc>
          <w:tcPr>
            <w:tcW w:w="0" w:type="auto"/>
            <w:tcMar>
              <w:top w:w="75" w:type="dxa"/>
              <w:left w:w="225" w:type="dxa"/>
              <w:bottom w:w="75" w:type="dxa"/>
              <w:right w:w="0" w:type="dxa"/>
            </w:tcMar>
            <w:hideMark/>
          </w:tcPr>
          <w:p w14:paraId="0A4C97C2"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2 (4)</w:t>
            </w:r>
          </w:p>
        </w:tc>
        <w:tc>
          <w:tcPr>
            <w:tcW w:w="0" w:type="auto"/>
            <w:tcMar>
              <w:top w:w="75" w:type="dxa"/>
              <w:left w:w="225" w:type="dxa"/>
              <w:bottom w:w="75" w:type="dxa"/>
              <w:right w:w="0" w:type="dxa"/>
            </w:tcMar>
            <w:hideMark/>
          </w:tcPr>
          <w:p w14:paraId="3766ACB8"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r>
            <w:r>
              <w:rPr>
                <w:color w:val="414042"/>
                <w:w w:val="105"/>
                <w:sz w:val="18"/>
                <w:szCs w:val="18"/>
              </w:rPr>
              <w:instrText xml:space="preserve"> ADDIN EN.CITE &lt;EndNote&gt;&lt;Cite&gt;&lt;Author&gt;Søgaard Neilsen&lt;/Author&gt;&lt;Year&gt;2019&lt;/Year&gt;&lt;RecNum&gt;567&lt;/RecNum&gt;&lt;DisplayText&gt;(Fouquet &amp;amp; Miranda, 2020; Søgaard Neilsen &amp;amp; Wilson, 2019)&lt;/DisplayText&gt;&lt;record&gt;&lt;rec-number&gt;567&lt;/rec-number&gt;&lt;foreign-keys&gt;&lt;key app="EN" db-id="afftpz95y5xzroerzvivv5wp0etpw9x9z9v2" timestamp="1720597679"&gt;567&lt;/key&gt;&lt;/foreign-keys&gt;&lt;ref-type name="Journal Article"&gt;17&lt;/ref-type&gt;&lt;contributors&gt;&lt;authors&gt;&lt;author&gt;Søgaard Neilsen, Amalie&lt;/author&gt;&lt;author&gt;Wilson, Rhonda L&lt;/author&gt;&lt;/authors&gt;&lt;/contributors&gt;&lt;titles&gt;&lt;title&gt;Combining e</w:instrText>
            </w:r>
            <w:r>
              <w:rPr>
                <w:rFonts w:ascii="Cambria Math" w:hAnsi="Cambria Math" w:cs="Cambria Math"/>
                <w:color w:val="414042"/>
                <w:w w:val="105"/>
                <w:sz w:val="18"/>
                <w:szCs w:val="18"/>
              </w:rPr>
              <w:instrText>‐</w:instrText>
            </w:r>
            <w:r>
              <w:rPr>
                <w:color w:val="414042"/>
                <w:w w:val="105"/>
                <w:sz w:val="18"/>
                <w:szCs w:val="18"/>
              </w:rPr>
              <w:instrText>mental health intervention development with human computer interaction (HCI) design to enhance technology</w:instrText>
            </w:r>
            <w:r>
              <w:rPr>
                <w:rFonts w:ascii="Cambria Math" w:hAnsi="Cambria Math" w:cs="Cambria Math"/>
                <w:color w:val="414042"/>
                <w:w w:val="105"/>
                <w:sz w:val="18"/>
                <w:szCs w:val="18"/>
              </w:rPr>
              <w:instrText>‐</w:instrText>
            </w:r>
            <w:r>
              <w:rPr>
                <w:color w:val="414042"/>
                <w:w w:val="105"/>
                <w:sz w:val="18"/>
                <w:szCs w:val="18"/>
              </w:rPr>
              <w:instrText>facilitated recovery for people with depression and/or anxiety conditions: an integrative literature review&lt;/title&gt;&lt;secondary-title&gt;International journal of mental health nursing&lt;/secondary-title&gt;&lt;/titles&gt;&lt;periodical&gt;&lt;full-title&gt;International journal of mental health nursing&lt;/full-title&gt;&lt;/periodical&gt;&lt;pages&gt;22-39&lt;/pages&gt;&lt;volume&gt;28&lt;/volume&gt;&lt;number&gt;1&lt;/number&gt;&lt;dates&gt;&lt;year&gt;2019&lt;/year&gt;&lt;/dates&gt;&lt;isbn&gt;1445-8330&lt;/isbn&gt;&lt;urls&gt;&lt;/urls&gt;&lt;/record&gt;&lt;/Cite&gt;&lt;Cite&gt;&lt;Author&gt;Fouquet&lt;/Author&gt;&lt;Year&gt;2020&lt;/Year&gt;&lt;RecNum&gt;287&lt;/RecNum&gt;&lt;record&gt;&lt;rec-number&gt;287&lt;/rec-number&gt;&lt;foreign-keys&gt;&lt;key app="EN" db-id="afftpz95y5xzroerzvivv5wp0etpw9x9z9v2" timestamp="1717150837"&gt;287&lt;/key&gt;&lt;/foreign-keys&gt;&lt;ref-type name="Journal Article"&gt;17&lt;/ref-type&gt;&lt;contributors&gt;&lt;authors&gt;&lt;author&gt;Fouquet, Sarah D&lt;/author&gt;&lt;author&gt;Miranda, Andrew T&lt;/author&gt;&lt;/authors&gt;&lt;/contributors&gt;&lt;titles&gt;&lt;title&gt;Asking the Right Questions—Human Factors Considerations for Telemedicine Design&lt;/title&gt;&lt;secondary-title&gt;Current allergy and asthma reports&lt;/secondary-title&gt;&lt;/titles&gt;&lt;periodical&gt;&lt;full-title&gt;Current allergy and asthma reports&lt;/full-title&gt;&lt;/periodical&gt;&lt;pages&gt;1-7&lt;/pages&gt;&lt;volume&gt;20&lt;/volume&gt;&lt;number&gt;11&lt;/number&gt;&lt;dates&gt;&lt;year&gt;2020&lt;/year&gt;&lt;/dates&gt;&lt;isbn&gt;1534-6315&lt;/isbn&gt;&lt;urls&gt;&lt;/urls&gt;&lt;/record&gt;&lt;/Cite&gt;&lt;/EndNote&gt;</w:instrText>
            </w:r>
            <w:r w:rsidRPr="00BF75F5">
              <w:rPr>
                <w:color w:val="414042"/>
                <w:w w:val="105"/>
                <w:sz w:val="18"/>
                <w:szCs w:val="18"/>
              </w:rPr>
              <w:fldChar w:fldCharType="separate"/>
            </w:r>
            <w:r>
              <w:rPr>
                <w:noProof/>
                <w:color w:val="414042"/>
                <w:w w:val="105"/>
                <w:sz w:val="18"/>
                <w:szCs w:val="18"/>
              </w:rPr>
              <w:t>(Fouquet &amp; Miranda, 2020; Søgaard Neilsen &amp; Wilson, 2019)</w:t>
            </w:r>
            <w:r w:rsidRPr="00BF75F5">
              <w:rPr>
                <w:color w:val="414042"/>
                <w:w w:val="105"/>
                <w:sz w:val="18"/>
                <w:szCs w:val="18"/>
              </w:rPr>
              <w:fldChar w:fldCharType="end"/>
            </w:r>
          </w:p>
        </w:tc>
      </w:tr>
      <w:tr w:rsidR="007D2915" w:rsidRPr="00BF75F5" w14:paraId="22AE02FD" w14:textId="77777777" w:rsidTr="000824E5">
        <w:trPr>
          <w:trHeight w:val="20"/>
          <w:tblCellSpacing w:w="0" w:type="dxa"/>
        </w:trPr>
        <w:tc>
          <w:tcPr>
            <w:tcW w:w="0" w:type="auto"/>
            <w:tcMar>
              <w:top w:w="75" w:type="dxa"/>
              <w:left w:w="225" w:type="dxa"/>
              <w:bottom w:w="75" w:type="dxa"/>
              <w:right w:w="0" w:type="dxa"/>
            </w:tcMar>
            <w:hideMark/>
          </w:tcPr>
          <w:p w14:paraId="1578014A"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Inductive analysis</w:t>
            </w:r>
          </w:p>
        </w:tc>
        <w:tc>
          <w:tcPr>
            <w:tcW w:w="0" w:type="auto"/>
            <w:tcMar>
              <w:top w:w="75" w:type="dxa"/>
              <w:left w:w="225" w:type="dxa"/>
              <w:bottom w:w="75" w:type="dxa"/>
              <w:right w:w="0" w:type="dxa"/>
            </w:tcMar>
            <w:hideMark/>
          </w:tcPr>
          <w:p w14:paraId="37D6305A"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2 (4)</w:t>
            </w:r>
          </w:p>
        </w:tc>
        <w:tc>
          <w:tcPr>
            <w:tcW w:w="0" w:type="auto"/>
            <w:tcMar>
              <w:top w:w="75" w:type="dxa"/>
              <w:left w:w="225" w:type="dxa"/>
              <w:bottom w:w="75" w:type="dxa"/>
              <w:right w:w="0" w:type="dxa"/>
            </w:tcMar>
            <w:hideMark/>
          </w:tcPr>
          <w:p w14:paraId="2F09B693"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r>
            <w:r>
              <w:rPr>
                <w:color w:val="414042"/>
                <w:w w:val="105"/>
                <w:sz w:val="18"/>
                <w:szCs w:val="18"/>
              </w:rPr>
              <w:instrText xml:space="preserve"> ADDIN EN.CITE &lt;EndNote&gt;&lt;Cite&gt;&lt;Author&gt;Slater&lt;/Author&gt;&lt;Year&gt;2017&lt;/Year&gt;&lt;RecNum&gt;34&lt;/RecNum&gt;&lt;DisplayText&gt;(Helen Slater et al., 2017; Rachael C Walker et al., 2019)&lt;/DisplayText&gt;&lt;record&gt;&lt;rec-number&gt;34&lt;/rec-number&gt;&lt;foreign-keys&gt;&lt;key app="EN" db-id="es9stexe2aprp1es0zpvrww7pwdz00029zrs" timestamp="1626688692"&gt;34&lt;/key&gt;&lt;/foreign-keys&gt;&lt;ref-type name="Journal Article"&gt;17&lt;/ref-type&gt;&lt;contributors&gt;&lt;authors&gt;&lt;author&gt;Slater, Helen&lt;/author&gt;&lt;author&gt;Campbell, Jared M&lt;/author&gt;&lt;author&gt;Stinson, Jennifer N&lt;/author&gt;&lt;author&gt;Burley, Megan M&lt;/author&gt;&lt;author&gt;Briggs, Andrew M&lt;/author&gt;&lt;/authors&gt;&lt;/contributors&gt;&lt;titles&gt;&lt;title&gt;End user and implementer experiences of mHealth technologies for noncommunicable chronic disease management in young adults: systematic review&lt;/title&gt;&lt;secondary-title&gt;Journal of medical Internet research&lt;/secondary-title&gt;&lt;/titles&gt;&lt;periodical&gt;&lt;full-title&gt;Journal of medical Internet research&lt;/full-title&gt;&lt;/periodical&gt;&lt;pages&gt;e8888&lt;/pages&gt;&lt;volume&gt;19&lt;/volume&gt;&lt;number&gt;12&lt;/number&gt;&lt;dates&gt;&lt;year&gt;2017&lt;/year&gt;&lt;/dates&gt;&lt;urls&gt;&lt;/urls&gt;&lt;/record&gt;&lt;/Cite&gt;&lt;Cite&gt;&lt;Author&gt;Walker&lt;/Author&gt;&lt;Year&gt;2019&lt;/Year&gt;&lt;RecNum&gt;51&lt;/RecNum&gt;&lt;record&gt;&lt;rec-number&gt;51&lt;/rec-number&gt;&lt;foreign-keys&gt;&lt;key app="EN" db-id="es9stexe2aprp1es0zpvrww7pwdz00029zrs" timestamp="1626689246"&gt;51&lt;/key&gt;&lt;/foreign-keys&gt;&lt;ref-type name="Journal Article"&gt;17&lt;/ref-type&gt;&lt;contributors&gt;&lt;authors&gt;&lt;author&gt;Walker, Rachael C&lt;/author&gt;&lt;author&gt;Tong, Allison&lt;/author&gt;&lt;author&gt;Howard, Kirsten&lt;/author&gt;&lt;author&gt;Palmer, Suetonia C&lt;/author&gt;&lt;/authors&gt;&lt;/contributors&gt;&lt;titles&gt;&lt;title&gt;Patient expectations and experiences of remote monitoring for chronic diseases: systematic review and thematic synthesis of qualitative studies&lt;/title&gt;&lt;secondary-title&gt;International journal of medical informatics&lt;/secondary-title&gt;&lt;/titles&gt;&lt;periodical&gt;&lt;full-title&gt;International journal of medical informatics&lt;/full-title&gt;&lt;/periodical&gt;&lt;pages&gt;78-85&lt;/pages&gt;&lt;volume&gt;124&lt;/volume&gt;&lt;dates&gt;&lt;year&gt;2019&lt;/year&gt;&lt;/dates&gt;&lt;isbn&gt;1386-5056&lt;/isbn&gt;&lt;urls&gt;&lt;/urls&gt;&lt;/record&gt;&lt;/Cite&gt;&lt;/EndNote&gt;</w:instrText>
            </w:r>
            <w:r w:rsidRPr="00BF75F5">
              <w:rPr>
                <w:color w:val="414042"/>
                <w:w w:val="105"/>
                <w:sz w:val="18"/>
                <w:szCs w:val="18"/>
              </w:rPr>
              <w:fldChar w:fldCharType="separate"/>
            </w:r>
            <w:r>
              <w:rPr>
                <w:noProof/>
                <w:color w:val="414042"/>
                <w:w w:val="105"/>
                <w:sz w:val="18"/>
                <w:szCs w:val="18"/>
              </w:rPr>
              <w:t>(Helen Slater et al., 2017; Rachael C Walker et al., 2019)</w:t>
            </w:r>
            <w:r w:rsidRPr="00BF75F5">
              <w:rPr>
                <w:color w:val="414042"/>
                <w:w w:val="105"/>
                <w:sz w:val="18"/>
                <w:szCs w:val="18"/>
              </w:rPr>
              <w:fldChar w:fldCharType="end"/>
            </w:r>
          </w:p>
        </w:tc>
      </w:tr>
      <w:tr w:rsidR="007D2915" w:rsidRPr="00BF75F5" w14:paraId="143DB2C5" w14:textId="77777777" w:rsidTr="000824E5">
        <w:trPr>
          <w:trHeight w:val="20"/>
          <w:tblCellSpacing w:w="0" w:type="dxa"/>
        </w:trPr>
        <w:tc>
          <w:tcPr>
            <w:tcW w:w="0" w:type="auto"/>
            <w:tcMar>
              <w:top w:w="75" w:type="dxa"/>
              <w:left w:w="225" w:type="dxa"/>
              <w:bottom w:w="75" w:type="dxa"/>
              <w:right w:w="0" w:type="dxa"/>
            </w:tcMar>
            <w:hideMark/>
          </w:tcPr>
          <w:p w14:paraId="08B578BC"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Deductive analysis</w:t>
            </w:r>
          </w:p>
        </w:tc>
        <w:tc>
          <w:tcPr>
            <w:tcW w:w="0" w:type="auto"/>
            <w:tcMar>
              <w:top w:w="75" w:type="dxa"/>
              <w:left w:w="225" w:type="dxa"/>
              <w:bottom w:w="75" w:type="dxa"/>
              <w:right w:w="0" w:type="dxa"/>
            </w:tcMar>
            <w:hideMark/>
          </w:tcPr>
          <w:p w14:paraId="34E56916"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1 (2)</w:t>
            </w:r>
          </w:p>
        </w:tc>
        <w:tc>
          <w:tcPr>
            <w:tcW w:w="0" w:type="auto"/>
            <w:tcMar>
              <w:top w:w="75" w:type="dxa"/>
              <w:left w:w="225" w:type="dxa"/>
              <w:bottom w:w="75" w:type="dxa"/>
              <w:right w:w="0" w:type="dxa"/>
            </w:tcMar>
            <w:hideMark/>
          </w:tcPr>
          <w:p w14:paraId="5FFD51F3"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r>
            <w:r>
              <w:rPr>
                <w:color w:val="414042"/>
                <w:w w:val="105"/>
                <w:sz w:val="18"/>
                <w:szCs w:val="18"/>
              </w:rPr>
              <w:instrText xml:space="preserve"> ADDIN EN.CITE &lt;EndNote&gt;&lt;Cite&gt;&lt;Author&gt;Slater&lt;/Author&gt;&lt;Year&gt;2017&lt;/Year&gt;&lt;RecNum&gt;34&lt;/RecNum&gt;&lt;DisplayText&gt;(Helen Slater et al., 2017)&lt;/DisplayText&gt;&lt;record&gt;&lt;rec-number&gt;34&lt;/rec-number&gt;&lt;foreign-keys&gt;&lt;key app="EN" db-id="es9stexe2aprp1es0zpvrww7pwdz00029zrs" timestamp="1626688692"&gt;34&lt;/key&gt;&lt;/foreign-keys&gt;&lt;ref-type name="Journal Article"&gt;17&lt;/ref-type&gt;&lt;contributors&gt;&lt;authors&gt;&lt;author&gt;Slater, Helen&lt;/author&gt;&lt;author&gt;Campbell, Jared M&lt;/author&gt;&lt;author&gt;Stinson, Jennifer N&lt;/author&gt;&lt;author&gt;Burley, Megan M&lt;/author&gt;&lt;author&gt;Briggs, Andrew M&lt;/author&gt;&lt;/authors&gt;&lt;/contributors&gt;&lt;titles&gt;&lt;title&gt;End user and implementer experiences of mHealth technologies for noncommunicable chronic disease management in young adults: systematic review&lt;/title&gt;&lt;secondary-title&gt;Journal of medical Internet research&lt;/secondary-title&gt;&lt;/titles&gt;&lt;periodical&gt;&lt;full-title&gt;Journal of medical Internet research&lt;/full-title&gt;&lt;/periodical&gt;&lt;pages&gt;e8888&lt;/pages&gt;&lt;volume&gt;19&lt;/volume&gt;&lt;number&gt;12&lt;/number&gt;&lt;dates&gt;&lt;year&gt;2017&lt;/year&gt;&lt;/dates&gt;&lt;urls&gt;&lt;/urls&gt;&lt;/record&gt;&lt;/Cite&gt;&lt;/EndNote&gt;</w:instrText>
            </w:r>
            <w:r w:rsidRPr="00BF75F5">
              <w:rPr>
                <w:color w:val="414042"/>
                <w:w w:val="105"/>
                <w:sz w:val="18"/>
                <w:szCs w:val="18"/>
              </w:rPr>
              <w:fldChar w:fldCharType="separate"/>
            </w:r>
            <w:r>
              <w:rPr>
                <w:noProof/>
                <w:color w:val="414042"/>
                <w:w w:val="105"/>
                <w:sz w:val="18"/>
                <w:szCs w:val="18"/>
              </w:rPr>
              <w:t>(Helen Slater et al., 2017)</w:t>
            </w:r>
            <w:r w:rsidRPr="00BF75F5">
              <w:rPr>
                <w:color w:val="414042"/>
                <w:w w:val="105"/>
                <w:sz w:val="18"/>
                <w:szCs w:val="18"/>
              </w:rPr>
              <w:fldChar w:fldCharType="end"/>
            </w:r>
          </w:p>
        </w:tc>
      </w:tr>
      <w:tr w:rsidR="007D2915" w:rsidRPr="00BF75F5" w14:paraId="0D877C76" w14:textId="77777777" w:rsidTr="000824E5">
        <w:trPr>
          <w:trHeight w:val="20"/>
          <w:tblCellSpacing w:w="0" w:type="dxa"/>
        </w:trPr>
        <w:tc>
          <w:tcPr>
            <w:tcW w:w="0" w:type="auto"/>
            <w:tcMar>
              <w:top w:w="75" w:type="dxa"/>
              <w:left w:w="225" w:type="dxa"/>
              <w:bottom w:w="75" w:type="dxa"/>
              <w:right w:w="0" w:type="dxa"/>
            </w:tcMar>
            <w:hideMark/>
          </w:tcPr>
          <w:p w14:paraId="1DFFDABA"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lastRenderedPageBreak/>
              <w:t>Formal analysis</w:t>
            </w:r>
          </w:p>
        </w:tc>
        <w:tc>
          <w:tcPr>
            <w:tcW w:w="0" w:type="auto"/>
            <w:tcMar>
              <w:top w:w="75" w:type="dxa"/>
              <w:left w:w="225" w:type="dxa"/>
              <w:bottom w:w="75" w:type="dxa"/>
              <w:right w:w="0" w:type="dxa"/>
            </w:tcMar>
            <w:hideMark/>
          </w:tcPr>
          <w:p w14:paraId="7B76DD05"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1 (2)</w:t>
            </w:r>
          </w:p>
        </w:tc>
        <w:tc>
          <w:tcPr>
            <w:tcW w:w="0" w:type="auto"/>
            <w:tcMar>
              <w:top w:w="75" w:type="dxa"/>
              <w:left w:w="225" w:type="dxa"/>
              <w:bottom w:w="75" w:type="dxa"/>
              <w:right w:w="0" w:type="dxa"/>
            </w:tcMar>
            <w:hideMark/>
          </w:tcPr>
          <w:p w14:paraId="1A0A05A6"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r>
            <w:r>
              <w:rPr>
                <w:color w:val="414042"/>
                <w:w w:val="105"/>
                <w:sz w:val="18"/>
                <w:szCs w:val="18"/>
              </w:rPr>
              <w:instrText xml:space="preserve"> ADDIN EN.CITE &lt;EndNote&gt;&lt;Cite&gt;&lt;Author&gt;Memon&lt;/Author&gt;&lt;Year&gt;2014&lt;/Year&gt;&lt;RecNum&gt;24&lt;/RecNum&gt;&lt;DisplayText&gt;(Mukhtiar Memon et al., 2014)&lt;/DisplayText&gt;&lt;record&gt;&lt;rec-number&gt;24&lt;/rec-number&gt;&lt;foreign-keys&gt;&lt;key app="EN" db-id="es9stexe2aprp1es0zpvrww7pwdz00029zrs" timestamp="1626688272"&gt;24&lt;/key&gt;&lt;/foreign-keys&gt;&lt;ref-type name="Journal Article"&gt;17&lt;/ref-type&gt;&lt;contributors&gt;&lt;authors&gt;&lt;author&gt;Memon, Mukhtiar&lt;/author&gt;&lt;author&gt;Wagner, Stefan Rahr&lt;/author&gt;&lt;author&gt;Pedersen, Christian Fischer&lt;/author&gt;&lt;author&gt;Beevi, Femina Hassan Aysha&lt;/author&gt;&lt;author&gt;Hansen, Finn Overgaard&lt;/author&gt;&lt;/authors&gt;&lt;/contributors&gt;&lt;titles&gt;&lt;title&gt;Ambient assisted living healthcare frameworks, platforms, standards, and quality attributes&lt;/title&gt;&lt;secondary-title&gt;Sensors&lt;/secondary-title&gt;&lt;/titles&gt;&lt;periodical&gt;&lt;full-title&gt;Sensors&lt;/full-title&gt;&lt;/periodical&gt;&lt;pages&gt;4312-4341&lt;/pages&gt;&lt;volume&gt;14&lt;/volume&gt;&lt;number&gt;3&lt;/number&gt;&lt;dates&gt;&lt;year&gt;2014&lt;/year&gt;&lt;/dates&gt;&lt;urls&gt;&lt;/urls&gt;&lt;/record&gt;&lt;/Cite&gt;&lt;/EndNote&gt;</w:instrText>
            </w:r>
            <w:r w:rsidRPr="00BF75F5">
              <w:rPr>
                <w:color w:val="414042"/>
                <w:w w:val="105"/>
                <w:sz w:val="18"/>
                <w:szCs w:val="18"/>
              </w:rPr>
              <w:fldChar w:fldCharType="separate"/>
            </w:r>
            <w:r>
              <w:rPr>
                <w:noProof/>
                <w:color w:val="414042"/>
                <w:w w:val="105"/>
                <w:sz w:val="18"/>
                <w:szCs w:val="18"/>
              </w:rPr>
              <w:t>(Mukhtiar Memon et al., 2014)</w:t>
            </w:r>
            <w:r w:rsidRPr="00BF75F5">
              <w:rPr>
                <w:color w:val="414042"/>
                <w:w w:val="105"/>
                <w:sz w:val="18"/>
                <w:szCs w:val="18"/>
              </w:rPr>
              <w:fldChar w:fldCharType="end"/>
            </w:r>
          </w:p>
        </w:tc>
      </w:tr>
      <w:tr w:rsidR="007D2915" w:rsidRPr="00BF75F5" w14:paraId="10F3E696" w14:textId="77777777" w:rsidTr="000824E5">
        <w:trPr>
          <w:trHeight w:val="20"/>
          <w:tblCellSpacing w:w="0" w:type="dxa"/>
        </w:trPr>
        <w:tc>
          <w:tcPr>
            <w:tcW w:w="0" w:type="auto"/>
            <w:tcBorders>
              <w:bottom w:val="single" w:sz="18" w:space="0" w:color="auto"/>
            </w:tcBorders>
            <w:tcMar>
              <w:top w:w="75" w:type="dxa"/>
              <w:left w:w="225" w:type="dxa"/>
              <w:bottom w:w="75" w:type="dxa"/>
              <w:right w:w="0" w:type="dxa"/>
            </w:tcMar>
            <w:hideMark/>
          </w:tcPr>
          <w:p w14:paraId="21BE7577"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Decision analytic approach</w:t>
            </w:r>
          </w:p>
        </w:tc>
        <w:tc>
          <w:tcPr>
            <w:tcW w:w="0" w:type="auto"/>
            <w:tcBorders>
              <w:bottom w:val="single" w:sz="18" w:space="0" w:color="auto"/>
            </w:tcBorders>
            <w:tcMar>
              <w:top w:w="75" w:type="dxa"/>
              <w:left w:w="225" w:type="dxa"/>
              <w:bottom w:w="75" w:type="dxa"/>
              <w:right w:w="0" w:type="dxa"/>
            </w:tcMar>
            <w:hideMark/>
          </w:tcPr>
          <w:p w14:paraId="22AD0B5B"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t>1 (2)</w:t>
            </w:r>
          </w:p>
        </w:tc>
        <w:tc>
          <w:tcPr>
            <w:tcW w:w="0" w:type="auto"/>
            <w:tcBorders>
              <w:bottom w:val="single" w:sz="18" w:space="0" w:color="auto"/>
            </w:tcBorders>
            <w:tcMar>
              <w:top w:w="75" w:type="dxa"/>
              <w:left w:w="225" w:type="dxa"/>
              <w:bottom w:w="75" w:type="dxa"/>
              <w:right w:w="0" w:type="dxa"/>
            </w:tcMar>
            <w:hideMark/>
          </w:tcPr>
          <w:p w14:paraId="63997394" w14:textId="77777777" w:rsidR="007D2915" w:rsidRPr="00BF75F5" w:rsidRDefault="007D2915" w:rsidP="000824E5">
            <w:pPr>
              <w:kinsoku w:val="0"/>
              <w:overflowPunct w:val="0"/>
              <w:autoSpaceDE w:val="0"/>
              <w:autoSpaceDN w:val="0"/>
              <w:adjustRightInd w:val="0"/>
              <w:spacing w:line="360" w:lineRule="auto"/>
              <w:rPr>
                <w:color w:val="414042"/>
                <w:w w:val="105"/>
                <w:sz w:val="18"/>
                <w:szCs w:val="18"/>
              </w:rPr>
            </w:pPr>
            <w:r w:rsidRPr="00BF75F5">
              <w:rPr>
                <w:color w:val="414042"/>
                <w:w w:val="105"/>
                <w:sz w:val="18"/>
                <w:szCs w:val="18"/>
              </w:rPr>
              <w:fldChar w:fldCharType="begin"/>
            </w:r>
            <w:r>
              <w:rPr>
                <w:color w:val="414042"/>
                <w:w w:val="105"/>
                <w:sz w:val="18"/>
                <w:szCs w:val="18"/>
              </w:rPr>
              <w:instrText xml:space="preserve"> ADDIN EN.CITE &lt;EndNote&gt;&lt;Cite&gt;&lt;Author&gt;Liddy&lt;/Author&gt;&lt;Year&gt;2016&lt;/Year&gt;&lt;RecNum&gt;33&lt;/RecNum&gt;&lt;DisplayText&gt;(Clare Liddy et al., 2016)&lt;/DisplayText&gt;&lt;record&gt;&lt;rec-number&gt;33&lt;/rec-number&gt;&lt;foreign-keys&gt;&lt;key app="EN" db-id="es9stexe2aprp1es0zpvrww7pwdz00029zrs" timestamp="1626688666"&gt;33&lt;/key&gt;&lt;/foreign-keys&gt;&lt;ref-type name="Journal Article"&gt;17&lt;/ref-type&gt;&lt;contributors&gt;&lt;authors&gt;&lt;author&gt;Liddy, Clare&lt;/author&gt;&lt;author&gt;Drosinis, Paul&lt;/author&gt;&lt;author&gt;Keely, Erin&lt;/author&gt;&lt;/authors&gt;&lt;/contributors&gt;&lt;titles&gt;&lt;title&gt;Electronic consultation systems: worldwide prevalence and their impact on patient care—a systematic review&lt;/title&gt;&lt;secondary-title&gt;Family practice&lt;/secondary-title&gt;&lt;/titles&gt;&lt;periodical&gt;&lt;full-title&gt;Family practice&lt;/full-title&gt;&lt;/periodical&gt;&lt;pages&gt;274-285&lt;/pages&gt;&lt;volume&gt;33&lt;/volume&gt;&lt;number&gt;3&lt;/number&gt;&lt;dates&gt;&lt;year&gt;2016&lt;/year&gt;&lt;/dates&gt;&lt;isbn&gt;1460-2229&lt;/isbn&gt;&lt;urls&gt;&lt;/urls&gt;&lt;/record&gt;&lt;/Cite&gt;&lt;/EndNote&gt;</w:instrText>
            </w:r>
            <w:r w:rsidRPr="00BF75F5">
              <w:rPr>
                <w:color w:val="414042"/>
                <w:w w:val="105"/>
                <w:sz w:val="18"/>
                <w:szCs w:val="18"/>
              </w:rPr>
              <w:fldChar w:fldCharType="separate"/>
            </w:r>
            <w:r>
              <w:rPr>
                <w:noProof/>
                <w:color w:val="414042"/>
                <w:w w:val="105"/>
                <w:sz w:val="18"/>
                <w:szCs w:val="18"/>
              </w:rPr>
              <w:t>(Clare Liddy et al., 2016)</w:t>
            </w:r>
            <w:r w:rsidRPr="00BF75F5">
              <w:rPr>
                <w:color w:val="414042"/>
                <w:w w:val="105"/>
                <w:sz w:val="18"/>
                <w:szCs w:val="18"/>
              </w:rPr>
              <w:fldChar w:fldCharType="end"/>
            </w:r>
          </w:p>
        </w:tc>
      </w:tr>
    </w:tbl>
    <w:p w14:paraId="77E1B898" w14:textId="77777777" w:rsidR="007D2915" w:rsidRDefault="007D2915" w:rsidP="007D2915">
      <w:pPr>
        <w:spacing w:line="360" w:lineRule="auto"/>
        <w:rPr>
          <w:rFonts w:asciiTheme="majorHAnsi" w:eastAsiaTheme="majorEastAsia" w:hAnsiTheme="majorHAnsi" w:cstheme="majorBidi"/>
          <w:b/>
          <w:bCs/>
          <w:color w:val="156082" w:themeColor="accent1"/>
          <w:sz w:val="26"/>
          <w:szCs w:val="26"/>
          <w:lang w:val="en-GB"/>
        </w:rPr>
        <w:sectPr w:rsidR="007D2915" w:rsidSect="007D2915">
          <w:pgSz w:w="16840" w:h="11900" w:orient="landscape"/>
          <w:pgMar w:top="1440" w:right="1440" w:bottom="1440" w:left="1440" w:header="709" w:footer="709" w:gutter="0"/>
          <w:cols w:space="708"/>
          <w:docGrid w:linePitch="360"/>
        </w:sectPr>
      </w:pPr>
    </w:p>
    <w:p w14:paraId="40F94408" w14:textId="77777777" w:rsidR="007D2915" w:rsidRPr="007D2915" w:rsidRDefault="007D2915" w:rsidP="007D2915">
      <w:pPr>
        <w:rPr>
          <w:lang w:val="nl-NL"/>
        </w:rPr>
      </w:pPr>
    </w:p>
    <w:sectPr w:rsidR="007D2915" w:rsidRPr="007D2915" w:rsidSect="007D2915">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B501C1"/>
    <w:multiLevelType w:val="hybridMultilevel"/>
    <w:tmpl w:val="9B2451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330411"/>
    <w:multiLevelType w:val="multilevel"/>
    <w:tmpl w:val="473662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9351420">
    <w:abstractNumId w:val="0"/>
  </w:num>
  <w:num w:numId="2" w16cid:durableId="3415890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ingting Wang">
    <w15:presenceInfo w15:providerId="AD" w15:userId="S::twang3@tudelft.nl::75ade5f9-064c-4520-9ca1-5424295f52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915"/>
    <w:rsid w:val="00011674"/>
    <w:rsid w:val="00026E4B"/>
    <w:rsid w:val="00032577"/>
    <w:rsid w:val="00032596"/>
    <w:rsid w:val="0006544B"/>
    <w:rsid w:val="000669BA"/>
    <w:rsid w:val="000866B9"/>
    <w:rsid w:val="000A692F"/>
    <w:rsid w:val="000C6CF5"/>
    <w:rsid w:val="00122BBD"/>
    <w:rsid w:val="001605D9"/>
    <w:rsid w:val="00167381"/>
    <w:rsid w:val="00184F6E"/>
    <w:rsid w:val="001C0F50"/>
    <w:rsid w:val="001D242E"/>
    <w:rsid w:val="00204304"/>
    <w:rsid w:val="0020749F"/>
    <w:rsid w:val="00225FE5"/>
    <w:rsid w:val="00241CB4"/>
    <w:rsid w:val="00294D2F"/>
    <w:rsid w:val="002A4E2A"/>
    <w:rsid w:val="002C03A1"/>
    <w:rsid w:val="00306152"/>
    <w:rsid w:val="00325A43"/>
    <w:rsid w:val="00361186"/>
    <w:rsid w:val="003620A8"/>
    <w:rsid w:val="00362D0B"/>
    <w:rsid w:val="003A49EC"/>
    <w:rsid w:val="003B77C6"/>
    <w:rsid w:val="003D38C3"/>
    <w:rsid w:val="003E6204"/>
    <w:rsid w:val="003F0568"/>
    <w:rsid w:val="003F3B6B"/>
    <w:rsid w:val="003F5D08"/>
    <w:rsid w:val="003F7B58"/>
    <w:rsid w:val="00407E60"/>
    <w:rsid w:val="00421105"/>
    <w:rsid w:val="0042541D"/>
    <w:rsid w:val="004560B6"/>
    <w:rsid w:val="004568B6"/>
    <w:rsid w:val="0047452E"/>
    <w:rsid w:val="00495223"/>
    <w:rsid w:val="004974A0"/>
    <w:rsid w:val="004E43E7"/>
    <w:rsid w:val="005011A7"/>
    <w:rsid w:val="00505DEC"/>
    <w:rsid w:val="00523D2D"/>
    <w:rsid w:val="00537FDC"/>
    <w:rsid w:val="0057714D"/>
    <w:rsid w:val="005833B2"/>
    <w:rsid w:val="005836F2"/>
    <w:rsid w:val="005A3457"/>
    <w:rsid w:val="005B2314"/>
    <w:rsid w:val="005D44C4"/>
    <w:rsid w:val="005E3056"/>
    <w:rsid w:val="0065072A"/>
    <w:rsid w:val="0067186A"/>
    <w:rsid w:val="00686465"/>
    <w:rsid w:val="006920E7"/>
    <w:rsid w:val="006A3D3E"/>
    <w:rsid w:val="006A3DDE"/>
    <w:rsid w:val="006A7449"/>
    <w:rsid w:val="006C4122"/>
    <w:rsid w:val="006C7EF5"/>
    <w:rsid w:val="006F4BCC"/>
    <w:rsid w:val="007059BB"/>
    <w:rsid w:val="007421DA"/>
    <w:rsid w:val="00747232"/>
    <w:rsid w:val="007565B4"/>
    <w:rsid w:val="0075696F"/>
    <w:rsid w:val="00784C5A"/>
    <w:rsid w:val="007B20A6"/>
    <w:rsid w:val="007D2915"/>
    <w:rsid w:val="007F4576"/>
    <w:rsid w:val="00802EF7"/>
    <w:rsid w:val="00803277"/>
    <w:rsid w:val="008033C1"/>
    <w:rsid w:val="00813CD2"/>
    <w:rsid w:val="00820470"/>
    <w:rsid w:val="00840C10"/>
    <w:rsid w:val="00846D54"/>
    <w:rsid w:val="00861892"/>
    <w:rsid w:val="00940081"/>
    <w:rsid w:val="009909A5"/>
    <w:rsid w:val="009A786C"/>
    <w:rsid w:val="009A7EAE"/>
    <w:rsid w:val="009E2BC9"/>
    <w:rsid w:val="00A0433F"/>
    <w:rsid w:val="00A056FC"/>
    <w:rsid w:val="00A26C70"/>
    <w:rsid w:val="00B07B71"/>
    <w:rsid w:val="00B229F2"/>
    <w:rsid w:val="00B243DC"/>
    <w:rsid w:val="00B456EB"/>
    <w:rsid w:val="00B63B0B"/>
    <w:rsid w:val="00B9272A"/>
    <w:rsid w:val="00B935FA"/>
    <w:rsid w:val="00BF5052"/>
    <w:rsid w:val="00C006D7"/>
    <w:rsid w:val="00C03320"/>
    <w:rsid w:val="00C30110"/>
    <w:rsid w:val="00C37C8D"/>
    <w:rsid w:val="00C410EC"/>
    <w:rsid w:val="00C44DC7"/>
    <w:rsid w:val="00C45D57"/>
    <w:rsid w:val="00C7242F"/>
    <w:rsid w:val="00C77C65"/>
    <w:rsid w:val="00C83A32"/>
    <w:rsid w:val="00C860D5"/>
    <w:rsid w:val="00CA1691"/>
    <w:rsid w:val="00CA35DB"/>
    <w:rsid w:val="00CA3678"/>
    <w:rsid w:val="00CA5E3B"/>
    <w:rsid w:val="00CB7CB6"/>
    <w:rsid w:val="00CC2A81"/>
    <w:rsid w:val="00CE174F"/>
    <w:rsid w:val="00D153C1"/>
    <w:rsid w:val="00D331E7"/>
    <w:rsid w:val="00D503C6"/>
    <w:rsid w:val="00D5433A"/>
    <w:rsid w:val="00D75026"/>
    <w:rsid w:val="00D77FAC"/>
    <w:rsid w:val="00D866EE"/>
    <w:rsid w:val="00DA3A8B"/>
    <w:rsid w:val="00DC5B3E"/>
    <w:rsid w:val="00DC7865"/>
    <w:rsid w:val="00DD221F"/>
    <w:rsid w:val="00DD3A84"/>
    <w:rsid w:val="00E53575"/>
    <w:rsid w:val="00E54CAA"/>
    <w:rsid w:val="00E56370"/>
    <w:rsid w:val="00E57633"/>
    <w:rsid w:val="00E724FC"/>
    <w:rsid w:val="00E730F1"/>
    <w:rsid w:val="00EA3700"/>
    <w:rsid w:val="00ED42F5"/>
    <w:rsid w:val="00EE0E3D"/>
    <w:rsid w:val="00EE6739"/>
    <w:rsid w:val="00EE7CA7"/>
    <w:rsid w:val="00F318CF"/>
    <w:rsid w:val="00F577D6"/>
    <w:rsid w:val="00F6095E"/>
    <w:rsid w:val="00FC3DAF"/>
    <w:rsid w:val="00FD24BB"/>
    <w:rsid w:val="00FE5790"/>
  </w:rsids>
  <m:mathPr>
    <m:mathFont m:val="Cambria Math"/>
    <m:brkBin m:val="before"/>
    <m:brkBinSub m:val="--"/>
    <m:smallFrac m:val="0"/>
    <m:dispDef/>
    <m:lMargin m:val="0"/>
    <m:rMargin m:val="0"/>
    <m:defJc m:val="centerGroup"/>
    <m:wrapIndent m:val="1440"/>
    <m:intLim m:val="subSup"/>
    <m:naryLim m:val="undOvr"/>
  </m:mathPr>
  <w:themeFontLang w:val="en-NL"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5744DB1"/>
  <w15:chartTrackingRefBased/>
  <w15:docId w15:val="{D625418B-13E6-F048-8FE0-C31F34D4A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D2915"/>
    <w:pPr>
      <w:spacing w:after="0" w:line="240" w:lineRule="auto"/>
      <w:ind w:left="720"/>
      <w:contextualSpacing/>
    </w:pPr>
    <w:rPr>
      <w:rFonts w:ascii="Times New Roman" w:eastAsia="Times New Roman" w:hAnsi="Times New Roman" w:cs="Times New Roman"/>
      <w:kern w:val="0"/>
      <w14:ligatures w14:val="none"/>
    </w:rPr>
  </w:style>
  <w:style w:type="character" w:customStyle="1" w:styleId="ListParagraphChar">
    <w:name w:val="List Paragraph Char"/>
    <w:basedOn w:val="DefaultParagraphFont"/>
    <w:link w:val="ListParagraph"/>
    <w:uiPriority w:val="34"/>
    <w:rsid w:val="007D2915"/>
    <w:rPr>
      <w:rFonts w:ascii="Times New Roman" w:eastAsia="Times New Roman" w:hAnsi="Times New Roman" w:cs="Times New Roman"/>
      <w:kern w:val="0"/>
      <w14:ligatures w14:val="none"/>
    </w:rPr>
  </w:style>
  <w:style w:type="paragraph" w:styleId="NormalWeb">
    <w:name w:val="Normal (Web)"/>
    <w:basedOn w:val="Normal"/>
    <w:uiPriority w:val="99"/>
    <w:unhideWhenUsed/>
    <w:rsid w:val="007D2915"/>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9175</Words>
  <Characters>52300</Characters>
  <Application>Microsoft Office Word</Application>
  <DocSecurity>0</DocSecurity>
  <Lines>435</Lines>
  <Paragraphs>122</Paragraphs>
  <ScaleCrop>false</ScaleCrop>
  <Company/>
  <LinksUpToDate>false</LinksUpToDate>
  <CharactersWithSpaces>61353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Tingting Wang</cp:lastModifiedBy>
  <cp:revision>1</cp:revision>
  <dcterms:created xsi:type="dcterms:W3CDTF">2024-07-26T16:47:00Z</dcterms:created>
  <dcterms:modified xsi:type="dcterms:W3CDTF">2024-07-26T16:51:00Z</dcterms:modified>
</cp:coreProperties>
</file>